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79451" w14:textId="77777777" w:rsidR="009C42A8" w:rsidRPr="0079205D" w:rsidRDefault="00390305"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474C19BFE6E41B8BE335ED813370F48"/>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08193A2"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DA6CEBE" w14:textId="77777777" w:rsidTr="00723141">
        <w:sdt>
          <w:sdtPr>
            <w:rPr>
              <w:rFonts w:cs="Times New Roman"/>
            </w:rPr>
            <w:id w:val="25447574"/>
            <w:lock w:val="sdtLocked"/>
            <w:placeholder>
              <w:docPart w:val="84B958A34B4A424A9C1DD191A1462844"/>
            </w:placeholder>
          </w:sdtPr>
          <w:sdtEndPr/>
          <w:sdtContent>
            <w:tc>
              <w:tcPr>
                <w:tcW w:w="4360" w:type="dxa"/>
                <w:vAlign w:val="bottom"/>
              </w:tcPr>
              <w:p w14:paraId="46098E23" w14:textId="0AB69ADA" w:rsidR="003C1EF2" w:rsidRDefault="00B46103" w:rsidP="00B661AA">
                <w:pPr>
                  <w:pStyle w:val="Bezatstarpm"/>
                  <w:spacing w:before="240"/>
                  <w:ind w:left="-107"/>
                  <w:rPr>
                    <w:rFonts w:cs="Times New Roman"/>
                  </w:rPr>
                </w:pPr>
                <w:r w:rsidRPr="00C92C03">
                  <w:rPr>
                    <w:rFonts w:cs="Times New Roman"/>
                    <w:szCs w:val="24"/>
                  </w:rPr>
                  <w:t>2024. gada 9. decembrī</w:t>
                </w:r>
              </w:p>
            </w:tc>
          </w:sdtContent>
        </w:sdt>
        <w:tc>
          <w:tcPr>
            <w:tcW w:w="4360" w:type="dxa"/>
            <w:vAlign w:val="bottom"/>
          </w:tcPr>
          <w:p w14:paraId="779EAEDA" w14:textId="4FA6B5AE" w:rsidR="003C1EF2" w:rsidRDefault="00390305" w:rsidP="00B661AA">
            <w:pPr>
              <w:pStyle w:val="Bezatstarpm"/>
              <w:ind w:right="-111"/>
              <w:jc w:val="right"/>
            </w:pPr>
            <w:sdt>
              <w:sdtPr>
                <w:id w:val="32932642"/>
                <w:lock w:val="sdtContentLocked"/>
                <w:placeholder>
                  <w:docPart w:val="5FB5D1E1FD994803BB7009297D3D8945"/>
                </w:placeholder>
                <w:showingPlcHdr/>
              </w:sdtPr>
              <w:sdtEndPr/>
              <w:sdtContent>
                <w:r w:rsidR="00F13DD7">
                  <w:t xml:space="preserve">Noteikumi </w:t>
                </w:r>
              </w:sdtContent>
            </w:sdt>
            <w:sdt>
              <w:sdtPr>
                <w:id w:val="25447619"/>
                <w:lock w:val="sdtContentLocked"/>
                <w:placeholder>
                  <w:docPart w:val="3450847E42974F37BEDC1A0F3C64654E"/>
                </w:placeholder>
                <w:showingPlcHdr/>
              </w:sdtPr>
              <w:sdtEndPr/>
              <w:sdtContent>
                <w:r w:rsidR="003C1EF2">
                  <w:t xml:space="preserve">Nr. </w:t>
                </w:r>
              </w:sdtContent>
            </w:sdt>
            <w:sdt>
              <w:sdtPr>
                <w:id w:val="25447645"/>
                <w:lock w:val="sdtLocked"/>
                <w:placeholder>
                  <w:docPart w:val="6C94E9DF4CF44679819E495327323FE4"/>
                </w:placeholder>
              </w:sdtPr>
              <w:sdtEndPr/>
              <w:sdtContent>
                <w:r w:rsidR="00B46103">
                  <w:t>367</w:t>
                </w:r>
              </w:sdtContent>
            </w:sdt>
          </w:p>
        </w:tc>
      </w:tr>
    </w:tbl>
    <w:sdt>
      <w:sdtPr>
        <w:rPr>
          <w:rFonts w:cs="Times New Roman"/>
          <w:szCs w:val="24"/>
        </w:rPr>
        <w:id w:val="25447675"/>
        <w:lock w:val="sdtContentLocked"/>
        <w:placeholder>
          <w:docPart w:val="8E3BF353406840C5833170A8EAB38DFC"/>
        </w:placeholder>
        <w:showingPlcHdr/>
      </w:sdtPr>
      <w:sdtEndPr/>
      <w:sdtContent>
        <w:p w14:paraId="23561815" w14:textId="77777777" w:rsidR="003C1EF2" w:rsidRDefault="00C2284A" w:rsidP="00C2284A">
          <w:pPr>
            <w:rPr>
              <w:rFonts w:cs="Times New Roman"/>
              <w:szCs w:val="24"/>
            </w:rPr>
          </w:pPr>
          <w:r>
            <w:rPr>
              <w:rFonts w:cs="Times New Roman"/>
              <w:szCs w:val="24"/>
            </w:rPr>
            <w:t>Rīgā</w:t>
          </w:r>
        </w:p>
      </w:sdtContent>
    </w:sdt>
    <w:p w14:paraId="38E694ED" w14:textId="1A16DFF0" w:rsidR="00C2284A" w:rsidRDefault="00390305" w:rsidP="00C2284A">
      <w:pPr>
        <w:spacing w:before="240" w:after="240"/>
        <w:rPr>
          <w:rFonts w:cs="Times New Roman"/>
          <w:b/>
          <w:szCs w:val="24"/>
        </w:rPr>
      </w:pPr>
      <w:sdt>
        <w:sdtPr>
          <w:rPr>
            <w:rFonts w:cs="Times New Roman"/>
            <w:b/>
            <w:szCs w:val="24"/>
          </w:rPr>
          <w:alias w:val="Nosaukums"/>
          <w:tag w:val="Nosaukums"/>
          <w:id w:val="25447728"/>
          <w:placeholder>
            <w:docPart w:val="3C1916B885354573ABF4CA5323B74AC7"/>
          </w:placeholder>
        </w:sdtPr>
        <w:sdtEndPr/>
        <w:sdtContent>
          <w:sdt>
            <w:sdtPr>
              <w:rPr>
                <w:rFonts w:cs="Times New Roman"/>
                <w:b/>
                <w:szCs w:val="24"/>
              </w:rPr>
              <w:alias w:val="Nosaukums"/>
              <w:tag w:val="Nosaukums"/>
              <w:id w:val="-1200009551"/>
              <w:placeholder>
                <w:docPart w:val="2DC5990B57414DB1962443FBFEFCCE08"/>
              </w:placeholder>
            </w:sdtPr>
            <w:sdtEndPr/>
            <w:sdtContent>
              <w:r w:rsidR="00B46103">
                <w:rPr>
                  <w:rFonts w:cs="Times New Roman"/>
                  <w:b/>
                  <w:szCs w:val="24"/>
                </w:rPr>
                <w:t>N</w:t>
              </w:r>
              <w:r w:rsidR="00B46103" w:rsidRPr="00B07B4E">
                <w:rPr>
                  <w:rFonts w:cs="Times New Roman"/>
                  <w:b/>
                  <w:szCs w:val="24"/>
                </w:rPr>
                <w:t>oteikumi par fondu apvienošanu, galvenās un pakārtotās struktūras darījumiem un ieguldījumu apliecību izplatīšanas kārtību</w:t>
              </w:r>
            </w:sdtContent>
          </w:sdt>
        </w:sdtContent>
      </w:sdt>
    </w:p>
    <w:p w14:paraId="00EC23E4" w14:textId="77777777" w:rsidR="00C2284A" w:rsidRDefault="00390305" w:rsidP="00DB385B">
      <w:pPr>
        <w:jc w:val="right"/>
        <w:rPr>
          <w:rFonts w:cs="Times New Roman"/>
          <w:szCs w:val="24"/>
        </w:rPr>
      </w:pPr>
      <w:sdt>
        <w:sdtPr>
          <w:rPr>
            <w:rFonts w:cs="Times New Roman"/>
            <w:color w:val="808080"/>
            <w:szCs w:val="24"/>
          </w:rPr>
          <w:id w:val="32932717"/>
          <w:lock w:val="sdtContentLocked"/>
          <w:placeholder>
            <w:docPart w:val="916E8DCFD40C460390229C0BDB45A341"/>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421DD6C0513F455B84AFD2CD31D17B6A"/>
          </w:placeholder>
          <w:showingPlcHdr/>
        </w:sdtPr>
        <w:sdtEndPr/>
        <w:sdtContent>
          <w:r w:rsidR="00301089">
            <w:rPr>
              <w:rFonts w:cs="Times New Roman"/>
              <w:szCs w:val="24"/>
            </w:rPr>
            <w:t>saskaņā ar</w:t>
          </w:r>
        </w:sdtContent>
      </w:sdt>
    </w:p>
    <w:sdt>
      <w:sdtPr>
        <w:rPr>
          <w:rFonts w:cs="Times New Roman"/>
          <w:szCs w:val="24"/>
        </w:rPr>
        <w:id w:val="25447800"/>
        <w:placeholder>
          <w:docPart w:val="65D7D725C507439DADD499F2B8E8CDED"/>
        </w:placeholder>
      </w:sdtPr>
      <w:sdtEndPr/>
      <w:sdtContent>
        <w:sdt>
          <w:sdtPr>
            <w:rPr>
              <w:rFonts w:cs="Times New Roman"/>
              <w:szCs w:val="24"/>
            </w:rPr>
            <w:id w:val="632303501"/>
            <w:placeholder>
              <w:docPart w:val="5B68B3D7E036461A8DD337E46D2A269B"/>
            </w:placeholder>
          </w:sdtPr>
          <w:sdtEndPr/>
          <w:sdtContent>
            <w:p w14:paraId="7E29827E" w14:textId="2294D884" w:rsidR="00301089" w:rsidRDefault="00B46103" w:rsidP="00B46103">
              <w:pPr>
                <w:jc w:val="right"/>
                <w:rPr>
                  <w:rFonts w:cs="Times New Roman"/>
                  <w:szCs w:val="24"/>
                </w:rPr>
              </w:pPr>
              <w:r w:rsidRPr="00B07B4E">
                <w:rPr>
                  <w:rFonts w:cs="Times New Roman"/>
                  <w:szCs w:val="24"/>
                </w:rPr>
                <w:t>Ieguldījumu pārvaldes sabiedrību likum</w:t>
              </w:r>
              <w:r>
                <w:rPr>
                  <w:rFonts w:cs="Times New Roman"/>
                  <w:szCs w:val="24"/>
                </w:rPr>
                <w:t>a</w:t>
              </w:r>
            </w:p>
          </w:sdtContent>
        </w:sdt>
      </w:sdtContent>
    </w:sdt>
    <w:p w14:paraId="45EE8D36" w14:textId="77777777" w:rsidR="00B46103" w:rsidRPr="00B46103" w:rsidRDefault="00B46103" w:rsidP="00B46103">
      <w:pPr>
        <w:jc w:val="right"/>
        <w:rPr>
          <w:rFonts w:cs="Times New Roman"/>
          <w:szCs w:val="24"/>
        </w:rPr>
      </w:pPr>
      <w:r w:rsidRPr="00B46103">
        <w:rPr>
          <w:rFonts w:cs="Times New Roman"/>
          <w:szCs w:val="24"/>
        </w:rPr>
        <w:t>34.</w:t>
      </w:r>
      <w:r w:rsidRPr="00B46103">
        <w:rPr>
          <w:rFonts w:cs="Times New Roman"/>
          <w:szCs w:val="24"/>
          <w:vertAlign w:val="superscript"/>
        </w:rPr>
        <w:t>1</w:t>
      </w:r>
      <w:r w:rsidRPr="00B46103">
        <w:rPr>
          <w:rFonts w:cs="Times New Roman"/>
          <w:szCs w:val="24"/>
        </w:rPr>
        <w:t xml:space="preserve"> panta septiņpadsmito daļu, 71.</w:t>
      </w:r>
      <w:r w:rsidRPr="00B46103">
        <w:rPr>
          <w:rFonts w:cs="Times New Roman"/>
          <w:szCs w:val="24"/>
          <w:vertAlign w:val="superscript"/>
        </w:rPr>
        <w:t>3</w:t>
      </w:r>
      <w:r w:rsidRPr="00B46103">
        <w:rPr>
          <w:rFonts w:cs="Times New Roman"/>
          <w:szCs w:val="24"/>
        </w:rPr>
        <w:t xml:space="preserve"> panta otro, devīto un</w:t>
      </w:r>
    </w:p>
    <w:p w14:paraId="30C5B1A1" w14:textId="224FA693" w:rsidR="00FA0DC4" w:rsidRDefault="00B46103" w:rsidP="00B46103">
      <w:pPr>
        <w:jc w:val="right"/>
        <w:rPr>
          <w:ins w:id="1" w:author="Elīna Dejus" w:date="2025-08-13T12:37:00Z" w16du:dateUtc="2025-08-13T09:37:00Z"/>
          <w:rFonts w:cs="Times New Roman"/>
          <w:szCs w:val="24"/>
        </w:rPr>
      </w:pPr>
      <w:r w:rsidRPr="00B46103">
        <w:rPr>
          <w:rFonts w:cs="Times New Roman"/>
          <w:szCs w:val="24"/>
        </w:rPr>
        <w:t>divpadsmito daļu un 71.</w:t>
      </w:r>
      <w:r w:rsidRPr="00B46103">
        <w:rPr>
          <w:rFonts w:cs="Times New Roman"/>
          <w:szCs w:val="24"/>
          <w:vertAlign w:val="superscript"/>
        </w:rPr>
        <w:t>4</w:t>
      </w:r>
      <w:r w:rsidRPr="00B46103">
        <w:rPr>
          <w:rFonts w:cs="Times New Roman"/>
          <w:szCs w:val="24"/>
        </w:rPr>
        <w:t xml:space="preserve"> panta pirmo </w:t>
      </w:r>
      <w:ins w:id="2" w:author="Elīna Dejus" w:date="2025-08-13T12:37:00Z" w16du:dateUtc="2025-08-13T09:37:00Z">
        <w:r w:rsidR="00FA0DC4">
          <w:rPr>
            <w:rFonts w:cs="Times New Roman"/>
            <w:szCs w:val="24"/>
          </w:rPr>
          <w:t xml:space="preserve">un septīto </w:t>
        </w:r>
      </w:ins>
      <w:r w:rsidRPr="00B46103">
        <w:rPr>
          <w:rFonts w:cs="Times New Roman"/>
          <w:szCs w:val="24"/>
        </w:rPr>
        <w:t>daļu</w:t>
      </w:r>
      <w:ins w:id="3" w:author="Laura Birziņa" w:date="2025-10-29T15:32:00Z" w16du:dateUtc="2025-10-29T13:32:00Z">
        <w:r w:rsidR="00E6599A">
          <w:rPr>
            <w:rFonts w:cs="Times New Roman"/>
            <w:szCs w:val="24"/>
          </w:rPr>
          <w:t xml:space="preserve"> un</w:t>
        </w:r>
      </w:ins>
      <w:ins w:id="4" w:author="Elīna Dejus" w:date="2025-08-13T12:37:00Z" w16du:dateUtc="2025-08-13T09:37:00Z">
        <w:del w:id="5" w:author="Laura Birziņa" w:date="2025-10-29T15:32:00Z" w16du:dateUtc="2025-10-29T13:32:00Z">
          <w:r w:rsidR="00FA0DC4" w:rsidDel="00E6599A">
            <w:rPr>
              <w:rFonts w:cs="Times New Roman"/>
              <w:szCs w:val="24"/>
            </w:rPr>
            <w:delText>,</w:delText>
          </w:r>
        </w:del>
        <w:r w:rsidR="00FA0DC4">
          <w:rPr>
            <w:rFonts w:cs="Times New Roman"/>
            <w:szCs w:val="24"/>
          </w:rPr>
          <w:t xml:space="preserve"> </w:t>
        </w:r>
      </w:ins>
    </w:p>
    <w:p w14:paraId="740D380F" w14:textId="1DC1D99A" w:rsidR="00C92C03" w:rsidRDefault="00FA0DC4" w:rsidP="00B46103">
      <w:pPr>
        <w:jc w:val="right"/>
        <w:rPr>
          <w:rFonts w:cs="Times New Roman"/>
          <w:color w:val="808080"/>
          <w:szCs w:val="24"/>
        </w:rPr>
      </w:pPr>
      <w:ins w:id="6" w:author="Elīna Dejus" w:date="2025-08-13T12:37:00Z" w16du:dateUtc="2025-08-13T09:37:00Z">
        <w:r>
          <w:rPr>
            <w:rFonts w:cs="Times New Roman"/>
            <w:szCs w:val="24"/>
          </w:rPr>
          <w:t>77.</w:t>
        </w:r>
        <w:r w:rsidRPr="00F700F8">
          <w:rPr>
            <w:rFonts w:cs="Times New Roman"/>
            <w:szCs w:val="24"/>
            <w:vertAlign w:val="superscript"/>
          </w:rPr>
          <w:t>3</w:t>
        </w:r>
        <w:r>
          <w:rPr>
            <w:rFonts w:cs="Times New Roman"/>
            <w:szCs w:val="24"/>
          </w:rPr>
          <w:t xml:space="preserve"> panta</w:t>
        </w:r>
        <w:r w:rsidRPr="00F700F8">
          <w:rPr>
            <w:rFonts w:eastAsia="Times New Roman" w:cs="Times New Roman"/>
            <w:szCs w:val="24"/>
          </w:rPr>
          <w:t xml:space="preserve"> četrpadsmito daļu</w:t>
        </w:r>
      </w:ins>
    </w:p>
    <w:p w14:paraId="49FB9502" w14:textId="77777777" w:rsidR="00C92C03" w:rsidRDefault="00C92C03" w:rsidP="00C92C03">
      <w:pPr>
        <w:jc w:val="right"/>
        <w:rPr>
          <w:rFonts w:cs="Times New Roman"/>
          <w:color w:val="808080"/>
          <w:szCs w:val="24"/>
        </w:rPr>
      </w:pPr>
    </w:p>
    <w:p w14:paraId="7AC14169" w14:textId="77777777" w:rsidR="00C92C03" w:rsidRPr="00C92C03" w:rsidRDefault="00C92C03" w:rsidP="00C92C03">
      <w:pPr>
        <w:jc w:val="both"/>
        <w:rPr>
          <w:rFonts w:cs="Times New Roman"/>
          <w:b/>
          <w:bCs/>
          <w:szCs w:val="24"/>
        </w:rPr>
      </w:pPr>
      <w:bookmarkStart w:id="7" w:name="n1"/>
      <w:bookmarkStart w:id="8" w:name="n-1383844"/>
      <w:bookmarkEnd w:id="7"/>
      <w:bookmarkEnd w:id="8"/>
      <w:r w:rsidRPr="00C92C03">
        <w:rPr>
          <w:rFonts w:cs="Times New Roman"/>
          <w:b/>
          <w:bCs/>
          <w:szCs w:val="24"/>
        </w:rPr>
        <w:t>1. Vispārīgie jautājumi</w:t>
      </w:r>
    </w:p>
    <w:p w14:paraId="62F747BD" w14:textId="77777777" w:rsidR="00C92C03" w:rsidRPr="00C92C03" w:rsidRDefault="00C92C03" w:rsidP="00C92C03">
      <w:pPr>
        <w:jc w:val="both"/>
        <w:rPr>
          <w:rFonts w:cs="Times New Roman"/>
          <w:szCs w:val="24"/>
        </w:rPr>
      </w:pPr>
      <w:bookmarkStart w:id="9" w:name="p1"/>
      <w:bookmarkStart w:id="10" w:name="p-1383845"/>
      <w:bookmarkEnd w:id="9"/>
      <w:bookmarkEnd w:id="10"/>
      <w:r w:rsidRPr="00C92C03">
        <w:rPr>
          <w:rFonts w:cs="Times New Roman"/>
          <w:szCs w:val="24"/>
        </w:rPr>
        <w:t>1. Noteikumi nosaka:</w:t>
      </w:r>
    </w:p>
    <w:p w14:paraId="4387FB65" w14:textId="77777777" w:rsidR="00C92C03" w:rsidRPr="00C92C03" w:rsidRDefault="00C92C03" w:rsidP="00C92C03">
      <w:pPr>
        <w:jc w:val="both"/>
        <w:rPr>
          <w:rFonts w:cs="Times New Roman"/>
          <w:szCs w:val="24"/>
        </w:rPr>
      </w:pPr>
      <w:r w:rsidRPr="00C92C03">
        <w:rPr>
          <w:rFonts w:cs="Times New Roman"/>
          <w:szCs w:val="24"/>
        </w:rPr>
        <w:t>1.1. </w:t>
      </w:r>
      <w:hyperlink r:id="rId8" w:tgtFrame="_blank" w:history="1">
        <w:r w:rsidRPr="00C92C03">
          <w:rPr>
            <w:rStyle w:val="Hipersaite"/>
            <w:rFonts w:cs="Times New Roman"/>
            <w:color w:val="auto"/>
            <w:szCs w:val="24"/>
          </w:rPr>
          <w:t>Ieguldījumu pārvaldes sabiedrību likuma</w:t>
        </w:r>
      </w:hyperlink>
      <w:r w:rsidRPr="00C92C03">
        <w:rPr>
          <w:rFonts w:cs="Times New Roman"/>
          <w:szCs w:val="24"/>
        </w:rPr>
        <w:t> (turpmāk – Likums) </w:t>
      </w:r>
      <w:hyperlink r:id="rId9" w:anchor="p34_1" w:tgtFrame="_blank" w:history="1">
        <w:r w:rsidRPr="00C92C03">
          <w:rPr>
            <w:rStyle w:val="Hipersaite"/>
            <w:rFonts w:cs="Times New Roman"/>
            <w:color w:val="auto"/>
            <w:szCs w:val="24"/>
          </w:rPr>
          <w:t>34.</w:t>
        </w:r>
        <w:r w:rsidRPr="00C92C03">
          <w:rPr>
            <w:rStyle w:val="Hipersaite"/>
            <w:rFonts w:cs="Times New Roman"/>
            <w:color w:val="auto"/>
            <w:szCs w:val="24"/>
            <w:vertAlign w:val="superscript"/>
          </w:rPr>
          <w:t>1</w:t>
        </w:r>
      </w:hyperlink>
      <w:r w:rsidRPr="00C92C03">
        <w:rPr>
          <w:rFonts w:cs="Times New Roman"/>
          <w:szCs w:val="24"/>
        </w:rPr>
        <w:t> panta pirmās daļas 3. punktā norādītās informācijas, ko pievienojamais fonds un iegūstošais fonds plāno sniegt to ieguldītājiem par ierosināto apvienošanu, saturu un formātu un kārtību, kādā tā sniedzama;</w:t>
      </w:r>
    </w:p>
    <w:p w14:paraId="52C43472" w14:textId="77777777" w:rsidR="00C92C03" w:rsidRPr="00C92C03" w:rsidRDefault="00C92C03" w:rsidP="00C92C03">
      <w:pPr>
        <w:jc w:val="both"/>
        <w:rPr>
          <w:rFonts w:cs="Times New Roman"/>
          <w:szCs w:val="24"/>
        </w:rPr>
      </w:pPr>
      <w:r w:rsidRPr="00C92C03">
        <w:rPr>
          <w:rFonts w:cs="Times New Roman"/>
          <w:szCs w:val="24"/>
        </w:rPr>
        <w:t>1.2. Likuma </w:t>
      </w:r>
      <w:hyperlink r:id="rId10" w:anchor="p71_3" w:tgtFrame="_blank"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pirmajā daļā norādītās vienošanās, ko iesaistītie fondi noslēdz par pakārtotā fonda un galvenā fonda darbības nosacījumiem, un iekšējo noteikumu par galvenās un pakārtotās struktūras darījumu veikšanas nosacījumiem saturu;</w:t>
      </w:r>
    </w:p>
    <w:p w14:paraId="4C1CE2B0" w14:textId="77777777" w:rsidR="00C92C03" w:rsidRPr="00C92C03" w:rsidRDefault="00C92C03" w:rsidP="00C92C03">
      <w:pPr>
        <w:jc w:val="both"/>
        <w:rPr>
          <w:rFonts w:cs="Times New Roman"/>
          <w:szCs w:val="24"/>
        </w:rPr>
      </w:pPr>
      <w:r w:rsidRPr="00C92C03">
        <w:rPr>
          <w:rFonts w:cs="Times New Roman"/>
          <w:szCs w:val="24"/>
        </w:rPr>
        <w:t>1.3. Likuma </w:t>
      </w:r>
      <w:hyperlink r:id="rId11"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septītajā daļā norādītās atļaujas pakārtotajam fondam saņemšanai Latvijas Bankā iesniedzamās informācijas saturu;</w:t>
      </w:r>
    </w:p>
    <w:p w14:paraId="0B315BA6" w14:textId="77777777" w:rsidR="00C92C03" w:rsidRPr="00C92C03" w:rsidRDefault="00C92C03" w:rsidP="00C92C03">
      <w:pPr>
        <w:jc w:val="both"/>
        <w:rPr>
          <w:rFonts w:cs="Times New Roman"/>
          <w:szCs w:val="24"/>
        </w:rPr>
      </w:pPr>
      <w:r w:rsidRPr="00C92C03">
        <w:rPr>
          <w:rFonts w:cs="Times New Roman"/>
          <w:szCs w:val="24"/>
        </w:rPr>
        <w:t>1.4. Likuma </w:t>
      </w:r>
      <w:hyperlink r:id="rId12"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vienpadsmitajā daļā norādītās atļaujas pakārtotajam fondam saņemšanai Latvijas Bankā iesniedzamās informācijas saturu;</w:t>
      </w:r>
    </w:p>
    <w:p w14:paraId="7F959D62" w14:textId="67F77991" w:rsidR="00C92C03" w:rsidRDefault="00C92C03" w:rsidP="00C92C03">
      <w:pPr>
        <w:jc w:val="both"/>
        <w:rPr>
          <w:ins w:id="11" w:author="Elīna Dejus" w:date="2025-08-13T12:39:00Z" w16du:dateUtc="2025-08-13T09:39:00Z"/>
          <w:rFonts w:cs="Times New Roman"/>
          <w:szCs w:val="24"/>
        </w:rPr>
      </w:pPr>
      <w:r w:rsidRPr="00C92C03">
        <w:rPr>
          <w:rFonts w:cs="Times New Roman"/>
          <w:szCs w:val="24"/>
        </w:rPr>
        <w:t>1.5. Likuma </w:t>
      </w:r>
      <w:hyperlink r:id="rId13" w:anchor="p71_4" w:history="1">
        <w:r w:rsidRPr="00C92C03">
          <w:rPr>
            <w:rStyle w:val="Hipersaite"/>
            <w:rFonts w:cs="Times New Roman"/>
            <w:color w:val="auto"/>
            <w:szCs w:val="24"/>
          </w:rPr>
          <w:t>71.</w:t>
        </w:r>
        <w:r w:rsidRPr="00C92C03">
          <w:rPr>
            <w:rStyle w:val="Hipersaite"/>
            <w:rFonts w:cs="Times New Roman"/>
            <w:color w:val="auto"/>
            <w:szCs w:val="24"/>
            <w:vertAlign w:val="superscript"/>
          </w:rPr>
          <w:t>4</w:t>
        </w:r>
      </w:hyperlink>
      <w:r w:rsidRPr="00C92C03">
        <w:rPr>
          <w:rFonts w:cs="Times New Roman"/>
          <w:szCs w:val="24"/>
        </w:rPr>
        <w:t> panta pirmajā daļā norādītās galvenā fonda turētājbankas un pakārtotā fonda turētājbankas vienošanās par informācijas apmaiņu saturu</w:t>
      </w:r>
      <w:ins w:id="12" w:author="Laura Birziņa" w:date="2025-10-29T15:34:00Z" w16du:dateUtc="2025-10-29T13:34:00Z">
        <w:r w:rsidR="00E6599A">
          <w:rPr>
            <w:rFonts w:cs="Times New Roman"/>
            <w:szCs w:val="24"/>
          </w:rPr>
          <w:t>;</w:t>
        </w:r>
      </w:ins>
      <w:del w:id="13" w:author="Laura Birziņa" w:date="2025-10-29T15:34:00Z" w16du:dateUtc="2025-10-29T13:34:00Z">
        <w:r w:rsidRPr="00C92C03" w:rsidDel="00E6599A">
          <w:rPr>
            <w:rFonts w:cs="Times New Roman"/>
            <w:szCs w:val="24"/>
          </w:rPr>
          <w:delText>.</w:delText>
        </w:r>
      </w:del>
    </w:p>
    <w:p w14:paraId="3B859C83" w14:textId="62E8E386" w:rsidR="00BB1A9C" w:rsidRDefault="00BB1A9C" w:rsidP="00C92C03">
      <w:pPr>
        <w:jc w:val="both"/>
        <w:rPr>
          <w:ins w:id="14" w:author="Elīna Dejus" w:date="2025-08-13T12:39:00Z" w16du:dateUtc="2025-08-13T09:39:00Z"/>
          <w:rFonts w:cs="Times New Roman"/>
          <w:szCs w:val="24"/>
        </w:rPr>
      </w:pPr>
      <w:ins w:id="15" w:author="Elīna Dejus" w:date="2025-08-13T12:39:00Z" w16du:dateUtc="2025-08-13T09:39:00Z">
        <w:r>
          <w:rPr>
            <w:rFonts w:cs="Times New Roman"/>
            <w:szCs w:val="24"/>
          </w:rPr>
          <w:t xml:space="preserve">1.6. </w:t>
        </w:r>
        <w:r w:rsidRPr="00BB1A9C">
          <w:rPr>
            <w:rFonts w:cs="Times New Roman"/>
            <w:szCs w:val="24"/>
          </w:rPr>
          <w:t>Likuma 71.</w:t>
        </w:r>
        <w:r w:rsidRPr="00BB1A9C">
          <w:rPr>
            <w:rFonts w:cs="Times New Roman"/>
            <w:szCs w:val="24"/>
            <w:vertAlign w:val="superscript"/>
          </w:rPr>
          <w:t>4</w:t>
        </w:r>
        <w:r w:rsidRPr="00BB1A9C">
          <w:rPr>
            <w:rFonts w:cs="Times New Roman"/>
            <w:szCs w:val="24"/>
          </w:rPr>
          <w:t xml:space="preserve"> panta septītajā daļā norādītās galvenā fonda </w:t>
        </w:r>
      </w:ins>
      <w:ins w:id="16" w:author="Elīna Dejus" w:date="2025-09-15T14:32:00Z" w16du:dateUtc="2025-09-15T11:32:00Z">
        <w:r w:rsidR="00822892" w:rsidRPr="00C16668">
          <w:rPr>
            <w:rFonts w:cs="Times New Roman"/>
            <w:szCs w:val="24"/>
          </w:rPr>
          <w:t>zvērināta</w:t>
        </w:r>
        <w:r w:rsidR="00822892">
          <w:rPr>
            <w:rFonts w:cs="Times New Roman"/>
            <w:szCs w:val="24"/>
          </w:rPr>
          <w:t xml:space="preserve"> </w:t>
        </w:r>
      </w:ins>
      <w:ins w:id="17" w:author="Elīna Dejus" w:date="2025-08-13T12:39:00Z" w16du:dateUtc="2025-08-13T09:39:00Z">
        <w:r w:rsidRPr="00BB1A9C">
          <w:rPr>
            <w:rFonts w:cs="Times New Roman"/>
            <w:szCs w:val="24"/>
          </w:rPr>
          <w:t xml:space="preserve">revidenta un pakārtotā fonda </w:t>
        </w:r>
      </w:ins>
      <w:ins w:id="18" w:author="Elīna Dejus" w:date="2025-09-15T14:33:00Z" w16du:dateUtc="2025-09-15T11:33:00Z">
        <w:r w:rsidR="00822892" w:rsidRPr="00C16668">
          <w:rPr>
            <w:rFonts w:cs="Times New Roman"/>
            <w:szCs w:val="24"/>
          </w:rPr>
          <w:t>zvērināta</w:t>
        </w:r>
        <w:r w:rsidR="00822892" w:rsidRPr="00BB1A9C">
          <w:rPr>
            <w:rFonts w:cs="Times New Roman"/>
            <w:szCs w:val="24"/>
          </w:rPr>
          <w:t xml:space="preserve"> </w:t>
        </w:r>
      </w:ins>
      <w:ins w:id="19" w:author="Elīna Dejus" w:date="2025-08-13T12:39:00Z" w16du:dateUtc="2025-08-13T09:39:00Z">
        <w:r w:rsidRPr="00BB1A9C">
          <w:rPr>
            <w:rFonts w:cs="Times New Roman"/>
            <w:szCs w:val="24"/>
          </w:rPr>
          <w:t>revidenta vienošanās par informācijas apmaiņu saturu;</w:t>
        </w:r>
      </w:ins>
    </w:p>
    <w:p w14:paraId="4B6EE19E" w14:textId="26E83AF2" w:rsidR="00BB1A9C" w:rsidRPr="00C92C03" w:rsidRDefault="00BB1A9C" w:rsidP="00C92C03">
      <w:pPr>
        <w:jc w:val="both"/>
        <w:rPr>
          <w:rFonts w:cs="Times New Roman"/>
          <w:szCs w:val="24"/>
        </w:rPr>
      </w:pPr>
      <w:ins w:id="20" w:author="Elīna Dejus" w:date="2025-08-13T12:39:00Z" w16du:dateUtc="2025-08-13T09:39:00Z">
        <w:r>
          <w:rPr>
            <w:rFonts w:cs="Times New Roman"/>
            <w:szCs w:val="24"/>
          </w:rPr>
          <w:t xml:space="preserve">1.7. </w:t>
        </w:r>
        <w:r>
          <w:t>L</w:t>
        </w:r>
        <w:r w:rsidRPr="008C2DEB">
          <w:t>ikuma 77.</w:t>
        </w:r>
        <w:r w:rsidRPr="00071F96">
          <w:rPr>
            <w:vertAlign w:val="superscript"/>
          </w:rPr>
          <w:t>3</w:t>
        </w:r>
        <w:r w:rsidRPr="008C2DEB">
          <w:t> pant</w:t>
        </w:r>
        <w:r>
          <w:t xml:space="preserve">a četrpadsmitajā daļā </w:t>
        </w:r>
        <w:r w:rsidRPr="008C2DEB">
          <w:t>norādīto citā dalībvalstī reģistrēt</w:t>
        </w:r>
      </w:ins>
      <w:ins w:id="21" w:author="Elīna Dejus" w:date="2025-09-15T14:34:00Z" w16du:dateUtc="2025-09-15T11:34:00Z">
        <w:r w:rsidR="00822892">
          <w:t xml:space="preserve">a </w:t>
        </w:r>
      </w:ins>
      <w:ins w:id="22" w:author="Elīna Dejus" w:date="2025-08-13T12:39:00Z" w16du:dateUtc="2025-08-13T09:39:00Z">
        <w:r w:rsidRPr="008C2DEB">
          <w:t>fond</w:t>
        </w:r>
      </w:ins>
      <w:ins w:id="23" w:author="Elīna Dejus" w:date="2025-09-15T14:34:00Z" w16du:dateUtc="2025-09-15T11:34:00Z">
        <w:r w:rsidR="00822892">
          <w:t>a</w:t>
        </w:r>
      </w:ins>
      <w:ins w:id="24" w:author="Elīna Dejus" w:date="2025-08-13T12:39:00Z" w16du:dateUtc="2025-08-13T09:39:00Z">
        <w:r w:rsidRPr="008C2DEB">
          <w:t xml:space="preserve"> ieguldījumu apliecību izplatīšanas kārtību Latvijā</w:t>
        </w:r>
        <w:r>
          <w:t>.</w:t>
        </w:r>
      </w:ins>
    </w:p>
    <w:p w14:paraId="5D56E8BD" w14:textId="6A4320D3" w:rsidR="00BB1A9C" w:rsidRPr="00C92C03" w:rsidRDefault="00C92C03" w:rsidP="00C92C03">
      <w:pPr>
        <w:jc w:val="both"/>
        <w:rPr>
          <w:rFonts w:cs="Times New Roman"/>
          <w:szCs w:val="24"/>
        </w:rPr>
      </w:pPr>
      <w:bookmarkStart w:id="25" w:name="p2"/>
      <w:bookmarkStart w:id="26" w:name="p-1383846"/>
      <w:bookmarkEnd w:id="25"/>
      <w:bookmarkEnd w:id="26"/>
      <w:r w:rsidRPr="00C92C03">
        <w:rPr>
          <w:rFonts w:cs="Times New Roman"/>
          <w:szCs w:val="24"/>
        </w:rPr>
        <w:t>2. Šo noteikumu </w:t>
      </w:r>
      <w:hyperlink r:id="rId14" w:anchor="n1" w:history="1">
        <w:r w:rsidRPr="00C92C03">
          <w:rPr>
            <w:rStyle w:val="Hipersaite"/>
            <w:rFonts w:cs="Times New Roman"/>
            <w:color w:val="auto"/>
            <w:szCs w:val="24"/>
          </w:rPr>
          <w:t>1.</w:t>
        </w:r>
      </w:hyperlink>
      <w:r w:rsidRPr="00C92C03">
        <w:rPr>
          <w:rFonts w:cs="Times New Roman"/>
          <w:szCs w:val="24"/>
        </w:rPr>
        <w:t>, </w:t>
      </w:r>
      <w:hyperlink r:id="rId15" w:anchor="n2" w:history="1">
        <w:r w:rsidRPr="00C92C03">
          <w:rPr>
            <w:rStyle w:val="Hipersaite"/>
            <w:rFonts w:cs="Times New Roman"/>
            <w:color w:val="auto"/>
            <w:szCs w:val="24"/>
          </w:rPr>
          <w:t>2. </w:t>
        </w:r>
      </w:hyperlink>
      <w:r w:rsidRPr="00C92C03">
        <w:rPr>
          <w:rFonts w:cs="Times New Roman"/>
          <w:szCs w:val="24"/>
        </w:rPr>
        <w:t>un </w:t>
      </w:r>
      <w:hyperlink r:id="rId16" w:anchor="n3" w:history="1">
        <w:r w:rsidRPr="00C92C03">
          <w:rPr>
            <w:rStyle w:val="Hipersaite"/>
            <w:rFonts w:cs="Times New Roman"/>
            <w:color w:val="auto"/>
            <w:szCs w:val="24"/>
          </w:rPr>
          <w:t>3.</w:t>
        </w:r>
      </w:hyperlink>
      <w:r w:rsidRPr="00C92C03">
        <w:rPr>
          <w:rFonts w:cs="Times New Roman"/>
          <w:szCs w:val="24"/>
        </w:rPr>
        <w:t xml:space="preserve"> nodaļa attiecas uz Latvijā licencētām ieguldījumu pārvaldes sabiedrībām un tādām citās dalībvalstīs licencētām ieguldījumu pārvaldes sabiedrībām, kuras sniedz fondu pārvaldes pakalpojumus Latvijā, kā arī uz kredītiestādēm, kuras veic Latvijā reģistrētu </w:t>
      </w:r>
      <w:del w:id="27" w:author="Elīna Dejus" w:date="2025-09-15T14:41:00Z" w16du:dateUtc="2025-09-15T11:41:00Z">
        <w:r w:rsidRPr="00C92C03" w:rsidDel="00822892">
          <w:rPr>
            <w:rFonts w:cs="Times New Roman"/>
            <w:szCs w:val="24"/>
          </w:rPr>
          <w:delText xml:space="preserve">atvērto ieguldījumu </w:delText>
        </w:r>
      </w:del>
      <w:r w:rsidRPr="00C92C03">
        <w:rPr>
          <w:rFonts w:cs="Times New Roman"/>
          <w:szCs w:val="24"/>
        </w:rPr>
        <w:t>fondu turētājbankas funkcijas, ciktāl šie noteikumi ir attiecināmi uz to darbību.</w:t>
      </w:r>
      <w:ins w:id="28" w:author="Elīna Dejus" w:date="2025-08-13T12:42:00Z" w16du:dateUtc="2025-08-13T09:42:00Z">
        <w:r w:rsidR="00BB1A9C">
          <w:rPr>
            <w:rFonts w:cs="Times New Roman"/>
            <w:szCs w:val="24"/>
          </w:rPr>
          <w:t xml:space="preserve"> </w:t>
        </w:r>
        <w:bookmarkStart w:id="29" w:name="_Hlk205981532"/>
        <w:r w:rsidR="00BB1A9C" w:rsidRPr="008C2DEB">
          <w:t>Šo noteikumu</w:t>
        </w:r>
        <w:r w:rsidR="00BB1A9C">
          <w:t xml:space="preserve"> </w:t>
        </w:r>
        <w:r w:rsidR="00BB1A9C">
          <w:fldChar w:fldCharType="begin"/>
        </w:r>
        <w:r w:rsidR="00BB1A9C">
          <w:instrText>HYPERLINK "https://likumi.lv/ta/id/317555" \l "n4"</w:instrText>
        </w:r>
        <w:r w:rsidR="00BB1A9C">
          <w:fldChar w:fldCharType="separate"/>
        </w:r>
      </w:ins>
      <w:ins w:id="30" w:author="Elīna Dejus" w:date="2025-10-13T12:05:00Z" w16du:dateUtc="2025-10-13T09:05:00Z">
        <w:r w:rsidR="006146BB">
          <w:rPr>
            <w:rStyle w:val="Hipersaite"/>
            <w:color w:val="auto"/>
            <w:u w:val="none"/>
          </w:rPr>
          <w:t>3</w:t>
        </w:r>
      </w:ins>
      <w:ins w:id="31" w:author="Kristaps Hahelis" w:date="2025-10-13T17:08:00Z" w16du:dateUtc="2025-10-13T14:08:00Z">
        <w:r w:rsidR="00550AC8">
          <w:rPr>
            <w:rStyle w:val="Hipersaite"/>
            <w:color w:val="auto"/>
            <w:u w:val="none"/>
          </w:rPr>
          <w:t>.</w:t>
        </w:r>
      </w:ins>
      <w:ins w:id="32" w:author="Elīna Dejus" w:date="2025-10-13T12:05:00Z" w16du:dateUtc="2025-10-13T09:05:00Z">
        <w:r w:rsidR="006146BB" w:rsidRPr="006146BB">
          <w:rPr>
            <w:rStyle w:val="Hipersaite"/>
            <w:color w:val="auto"/>
            <w:u w:val="none"/>
            <w:vertAlign w:val="superscript"/>
          </w:rPr>
          <w:t>1</w:t>
        </w:r>
      </w:ins>
      <w:ins w:id="33" w:author="Elīna Dejus" w:date="2025-08-13T12:42:00Z" w16du:dateUtc="2025-08-13T09:42:00Z">
        <w:r w:rsidR="00BB1A9C">
          <w:rPr>
            <w:rStyle w:val="Hipersaite"/>
            <w:color w:val="auto"/>
            <w:u w:val="none"/>
          </w:rPr>
          <w:t> </w:t>
        </w:r>
        <w:r w:rsidR="00BB1A9C" w:rsidRPr="008C2DEB">
          <w:rPr>
            <w:rStyle w:val="Hipersaite"/>
            <w:color w:val="auto"/>
            <w:u w:val="none"/>
          </w:rPr>
          <w:t>nodaļa</w:t>
        </w:r>
        <w:r w:rsidR="00BB1A9C">
          <w:rPr>
            <w:rStyle w:val="Hipersaite"/>
            <w:rFonts w:eastAsia="Times New Roman" w:cs="Times New Roman"/>
            <w:color w:val="auto"/>
            <w:szCs w:val="24"/>
            <w:u w:val="none"/>
          </w:rPr>
          <w:fldChar w:fldCharType="end"/>
        </w:r>
        <w:r w:rsidR="00BB1A9C">
          <w:t xml:space="preserve"> </w:t>
        </w:r>
        <w:r w:rsidR="00BB1A9C" w:rsidRPr="008C2DEB">
          <w:t xml:space="preserve">attiecas uz ieguldījumu pārvaldes sabiedrībām, kredītiestādēm un ieguldījumu brokeru sabiedrībām, kuras veic pasākumu kopumu, kas ietver fonda vai apakšfonda ieguldījumu apliecību iegādes piedāvājumu, reklamējot attiecīgo fondu, ievietojot sludinājumus vai publiski paziņojot par iespējām </w:t>
        </w:r>
        <w:r w:rsidR="00BB1A9C" w:rsidRPr="0035081B">
          <w:t>veikt ieguldījumus</w:t>
        </w:r>
      </w:ins>
      <w:ins w:id="34" w:author="Elīna Dejus" w:date="2025-10-07T12:17:00Z" w16du:dateUtc="2025-10-07T09:17:00Z">
        <w:r w:rsidR="00627508">
          <w:t xml:space="preserve"> </w:t>
        </w:r>
      </w:ins>
      <w:ins w:id="35" w:author="Elīna Dejus" w:date="2025-08-13T12:42:00Z" w16du:dateUtc="2025-08-13T09:42:00Z">
        <w:r w:rsidR="00BB1A9C" w:rsidRPr="0035081B">
          <w:t>(turpmāk</w:t>
        </w:r>
        <w:r w:rsidR="00BB1A9C">
          <w:t> –</w:t>
        </w:r>
        <w:r w:rsidR="00BB1A9C" w:rsidRPr="0035081B">
          <w:t xml:space="preserve"> fonda ieguldījumu apliecību izplatīšana) Latvijā attiecībā uz citā dalībvalstī reģistrētiem fondiem.</w:t>
        </w:r>
      </w:ins>
      <w:bookmarkEnd w:id="29"/>
    </w:p>
    <w:p w14:paraId="52E93BED" w14:textId="77777777" w:rsidR="00C92C03" w:rsidRPr="00C92C03" w:rsidRDefault="00C92C03" w:rsidP="00C92C03">
      <w:pPr>
        <w:jc w:val="both"/>
        <w:rPr>
          <w:rFonts w:cs="Times New Roman"/>
          <w:b/>
          <w:bCs/>
          <w:szCs w:val="24"/>
        </w:rPr>
      </w:pPr>
      <w:bookmarkStart w:id="36" w:name="n2"/>
      <w:bookmarkStart w:id="37" w:name="n-1383847"/>
      <w:bookmarkEnd w:id="36"/>
      <w:bookmarkEnd w:id="37"/>
      <w:r w:rsidRPr="00C92C03">
        <w:rPr>
          <w:rFonts w:cs="Times New Roman"/>
          <w:b/>
          <w:bCs/>
          <w:szCs w:val="24"/>
        </w:rPr>
        <w:t>2. Fondu apvienošana</w:t>
      </w:r>
    </w:p>
    <w:p w14:paraId="58ACDAA6" w14:textId="77777777" w:rsidR="00C92C03" w:rsidRPr="00C92C03" w:rsidRDefault="00C92C03" w:rsidP="00C92C03">
      <w:pPr>
        <w:jc w:val="both"/>
        <w:rPr>
          <w:rFonts w:cs="Times New Roman"/>
          <w:b/>
          <w:bCs/>
          <w:szCs w:val="24"/>
        </w:rPr>
      </w:pPr>
      <w:bookmarkStart w:id="38" w:name="n2.1"/>
      <w:bookmarkStart w:id="39" w:name="n-1383848"/>
      <w:bookmarkEnd w:id="38"/>
      <w:bookmarkEnd w:id="39"/>
      <w:r w:rsidRPr="00C92C03">
        <w:rPr>
          <w:rFonts w:cs="Times New Roman"/>
          <w:b/>
          <w:bCs/>
          <w:szCs w:val="24"/>
        </w:rPr>
        <w:t>2.1. Ieguldītājiem paredzētās informācijas saturs</w:t>
      </w:r>
    </w:p>
    <w:p w14:paraId="7A4CED31" w14:textId="77777777" w:rsidR="00C92C03" w:rsidRPr="00C92C03" w:rsidRDefault="00C92C03" w:rsidP="00C92C03">
      <w:pPr>
        <w:jc w:val="both"/>
        <w:rPr>
          <w:rFonts w:cs="Times New Roman"/>
          <w:szCs w:val="24"/>
        </w:rPr>
      </w:pPr>
      <w:bookmarkStart w:id="40" w:name="p3"/>
      <w:bookmarkStart w:id="41" w:name="p-1383849"/>
      <w:bookmarkEnd w:id="40"/>
      <w:bookmarkEnd w:id="41"/>
      <w:r w:rsidRPr="00C92C03">
        <w:rPr>
          <w:rFonts w:cs="Times New Roman"/>
          <w:szCs w:val="24"/>
        </w:rPr>
        <w:lastRenderedPageBreak/>
        <w:t>3. Likuma </w:t>
      </w:r>
      <w:hyperlink r:id="rId17" w:anchor="p34_1" w:history="1">
        <w:r w:rsidRPr="00C92C03">
          <w:rPr>
            <w:rStyle w:val="Hipersaite"/>
            <w:rFonts w:cs="Times New Roman"/>
            <w:color w:val="auto"/>
            <w:szCs w:val="24"/>
          </w:rPr>
          <w:t>34.</w:t>
        </w:r>
        <w:r w:rsidRPr="00C92C03">
          <w:rPr>
            <w:rStyle w:val="Hipersaite"/>
            <w:rFonts w:cs="Times New Roman"/>
            <w:color w:val="auto"/>
            <w:szCs w:val="24"/>
            <w:vertAlign w:val="superscript"/>
          </w:rPr>
          <w:t>1</w:t>
        </w:r>
      </w:hyperlink>
      <w:r w:rsidRPr="00C92C03">
        <w:rPr>
          <w:rFonts w:cs="Times New Roman"/>
          <w:szCs w:val="24"/>
        </w:rPr>
        <w:t> panta pirmās daļas 3. punktā norādīto informāciju, ko pievienojamais fonds un iegūstošais fonds plāno sniegt to ieguldītājiem par ierosināto apvienošanu, (turpmāk – informācija par apvienošanu) sagatavo konspektīvā veidā un vienkāršā valodā, lai fonda ieguldītāji varētu viegli izvērtēt apvienošanas ietekmi uz savu ieguldījumu.</w:t>
      </w:r>
    </w:p>
    <w:p w14:paraId="7434574D" w14:textId="77777777" w:rsidR="00C92C03" w:rsidRPr="00C92C03" w:rsidRDefault="00C92C03" w:rsidP="00C92C03">
      <w:pPr>
        <w:jc w:val="both"/>
        <w:rPr>
          <w:rFonts w:cs="Times New Roman"/>
          <w:szCs w:val="24"/>
        </w:rPr>
      </w:pPr>
      <w:bookmarkStart w:id="42" w:name="p4"/>
      <w:bookmarkStart w:id="43" w:name="p-1383850"/>
      <w:bookmarkEnd w:id="42"/>
      <w:bookmarkEnd w:id="43"/>
      <w:r w:rsidRPr="00C92C03">
        <w:rPr>
          <w:rFonts w:cs="Times New Roman"/>
          <w:szCs w:val="24"/>
        </w:rPr>
        <w:t>4. Ierosinātas pārrobežu apvienošanas gadījumā pievienojamais fonds un iegūstošais fonds informācijā par apvienošanu papildus norāda tos nosacījumus, kas ir atšķirīgi no otrā dalībvalstī noteiktajiem nosacījumiem.</w:t>
      </w:r>
    </w:p>
    <w:p w14:paraId="17061166" w14:textId="77777777" w:rsidR="00C92C03" w:rsidRPr="00C92C03" w:rsidRDefault="00C92C03" w:rsidP="00C92C03">
      <w:pPr>
        <w:jc w:val="both"/>
        <w:rPr>
          <w:rFonts w:cs="Times New Roman"/>
          <w:szCs w:val="24"/>
        </w:rPr>
      </w:pPr>
      <w:bookmarkStart w:id="44" w:name="p5"/>
      <w:bookmarkStart w:id="45" w:name="p-1383851"/>
      <w:bookmarkEnd w:id="44"/>
      <w:bookmarkEnd w:id="45"/>
      <w:r w:rsidRPr="00C92C03">
        <w:rPr>
          <w:rFonts w:cs="Times New Roman"/>
          <w:szCs w:val="24"/>
        </w:rPr>
        <w:t>5. Sagatavojot pievienojamā fonda ieguldītājiem paredzēto informāciju par apvienošanu, sabiedrība ņem vērā nosacījumu, ka fonda ieguldītājiem nav iepriekšēju zināšanu par iegūstošā fonda darbības noteikumiem. Pievienojamā fonda ieguldītājiem paredzētajā informācijā par apvienošanu īpašu uzmanību vērš uz iegūstošā fonda ieguldītājiem paredzēto pamatinformāciju, uzsverot, ka vēlams ar to iepazīties pirms lēmuma pieņemšanas.</w:t>
      </w:r>
    </w:p>
    <w:p w14:paraId="5ED6233C" w14:textId="77777777" w:rsidR="00C92C03" w:rsidRPr="00C92C03" w:rsidRDefault="00C92C03" w:rsidP="00C92C03">
      <w:pPr>
        <w:jc w:val="both"/>
        <w:rPr>
          <w:rFonts w:cs="Times New Roman"/>
          <w:szCs w:val="24"/>
        </w:rPr>
      </w:pPr>
      <w:bookmarkStart w:id="46" w:name="p6"/>
      <w:bookmarkStart w:id="47" w:name="p-1383852"/>
      <w:bookmarkEnd w:id="46"/>
      <w:bookmarkEnd w:id="47"/>
      <w:r w:rsidRPr="00C92C03">
        <w:rPr>
          <w:rFonts w:cs="Times New Roman"/>
          <w:szCs w:val="24"/>
        </w:rPr>
        <w:t>6. Sagatavojot iegūstošā fonda ieguldītājiem paredzēto informāciju par apvienošanu, sabiedrība norāda apvienošanas nosacījumus un tās iespējamo ietekmi uz iegūstošā fonda darbību.</w:t>
      </w:r>
    </w:p>
    <w:p w14:paraId="5812A2F1" w14:textId="77777777" w:rsidR="00C92C03" w:rsidRPr="00C92C03" w:rsidRDefault="00C92C03" w:rsidP="00C92C03">
      <w:pPr>
        <w:jc w:val="both"/>
        <w:rPr>
          <w:rFonts w:cs="Times New Roman"/>
          <w:szCs w:val="24"/>
        </w:rPr>
      </w:pPr>
      <w:bookmarkStart w:id="48" w:name="p7"/>
      <w:bookmarkStart w:id="49" w:name="p-1383853"/>
      <w:bookmarkEnd w:id="48"/>
      <w:bookmarkEnd w:id="49"/>
      <w:r w:rsidRPr="00C92C03">
        <w:rPr>
          <w:rFonts w:cs="Times New Roman"/>
          <w:szCs w:val="24"/>
        </w:rPr>
        <w:t>7. Likuma </w:t>
      </w:r>
      <w:hyperlink r:id="rId18" w:anchor="p34_1" w:history="1">
        <w:r w:rsidRPr="00C92C03">
          <w:rPr>
            <w:rStyle w:val="Hipersaite"/>
            <w:rFonts w:cs="Times New Roman"/>
            <w:color w:val="auto"/>
            <w:szCs w:val="24"/>
          </w:rPr>
          <w:t>34.</w:t>
        </w:r>
        <w:r w:rsidRPr="00C92C03">
          <w:rPr>
            <w:rStyle w:val="Hipersaite"/>
            <w:rFonts w:cs="Times New Roman"/>
            <w:color w:val="auto"/>
            <w:szCs w:val="24"/>
            <w:vertAlign w:val="superscript"/>
          </w:rPr>
          <w:t>1</w:t>
        </w:r>
      </w:hyperlink>
      <w:r w:rsidRPr="00C92C03">
        <w:rPr>
          <w:rFonts w:cs="Times New Roman"/>
          <w:szCs w:val="24"/>
        </w:rPr>
        <w:t> panta trešās daļas 2. punktā norādītajā informācijā, ko sniedz pievienojamā fonda ieguldītājiem, iekļauj:</w:t>
      </w:r>
    </w:p>
    <w:p w14:paraId="5E01D1D6" w14:textId="77777777" w:rsidR="00C92C03" w:rsidRPr="00C92C03" w:rsidRDefault="00C92C03" w:rsidP="00C92C03">
      <w:pPr>
        <w:jc w:val="both"/>
        <w:rPr>
          <w:rFonts w:cs="Times New Roman"/>
          <w:szCs w:val="24"/>
        </w:rPr>
      </w:pPr>
      <w:r w:rsidRPr="00C92C03">
        <w:rPr>
          <w:rFonts w:cs="Times New Roman"/>
          <w:szCs w:val="24"/>
        </w:rPr>
        <w:t>7.1.  detalizētu informāciju par izmaiņām pievienojamā fonda ieguldītāju tiesībās pirms un pēc ierosinātās apvienošanas spēkā stāšanās;</w:t>
      </w:r>
    </w:p>
    <w:p w14:paraId="06DBFA3A" w14:textId="5ED4D442" w:rsidR="00C92C03" w:rsidRPr="00C92C03" w:rsidRDefault="00C92C03" w:rsidP="00C92C03">
      <w:pPr>
        <w:jc w:val="both"/>
        <w:rPr>
          <w:rFonts w:cs="Times New Roman"/>
          <w:szCs w:val="24"/>
        </w:rPr>
      </w:pPr>
      <w:r w:rsidRPr="00C92C03">
        <w:rPr>
          <w:rFonts w:cs="Times New Roman"/>
          <w:szCs w:val="24"/>
        </w:rPr>
        <w:t xml:space="preserve">7.2. ja pievienojamā fonda un iegūstošā fonda ieguldītājiem paredzētajā pamatinformācijā ir norādīti dažādi </w:t>
      </w:r>
      <w:bookmarkStart w:id="50" w:name="_Hlk208839798"/>
      <w:r w:rsidRPr="00C92C03">
        <w:rPr>
          <w:rFonts w:cs="Times New Roman"/>
          <w:szCs w:val="24"/>
        </w:rPr>
        <w:t xml:space="preserve">sintētiskie </w:t>
      </w:r>
      <w:ins w:id="51" w:author="Elīna Dejus" w:date="2025-09-15T14:41:00Z" w16du:dateUtc="2025-09-15T11:41:00Z">
        <w:r w:rsidR="00822892" w:rsidRPr="00C40332">
          <w:rPr>
            <w:rFonts w:cs="Times New Roman"/>
            <w:szCs w:val="24"/>
          </w:rPr>
          <w:t xml:space="preserve">risku un ieguvumu </w:t>
        </w:r>
      </w:ins>
      <w:r w:rsidRPr="00C92C03">
        <w:rPr>
          <w:rFonts w:cs="Times New Roman"/>
          <w:szCs w:val="24"/>
        </w:rPr>
        <w:t xml:space="preserve">rādītāji </w:t>
      </w:r>
      <w:bookmarkEnd w:id="50"/>
      <w:r w:rsidRPr="00C92C03">
        <w:rPr>
          <w:rFonts w:cs="Times New Roman"/>
          <w:szCs w:val="24"/>
        </w:rPr>
        <w:t>vai pievienotajā aprakstā ir noteikti dažādi būtiskie riski, šo atšķirību salīdzinājumu;</w:t>
      </w:r>
    </w:p>
    <w:p w14:paraId="401B43BC" w14:textId="77777777" w:rsidR="00C92C03" w:rsidRPr="00C92C03" w:rsidRDefault="00C92C03" w:rsidP="00C92C03">
      <w:pPr>
        <w:jc w:val="both"/>
        <w:rPr>
          <w:rFonts w:cs="Times New Roman"/>
          <w:szCs w:val="24"/>
        </w:rPr>
      </w:pPr>
      <w:r w:rsidRPr="00C92C03">
        <w:rPr>
          <w:rFonts w:cs="Times New Roman"/>
          <w:szCs w:val="24"/>
        </w:rPr>
        <w:t>7.3.  apvienošanā iesaistīto fondu ieguldītājiem paredzētajā pamatinformācijā norādīto maksu salīdzinājumu;</w:t>
      </w:r>
    </w:p>
    <w:p w14:paraId="710253C4" w14:textId="43794E8A" w:rsidR="00C92C03" w:rsidRPr="00C92C03" w:rsidRDefault="00C92C03" w:rsidP="00C92C03">
      <w:pPr>
        <w:jc w:val="both"/>
        <w:rPr>
          <w:rFonts w:cs="Times New Roman"/>
          <w:szCs w:val="24"/>
        </w:rPr>
      </w:pPr>
      <w:r w:rsidRPr="00C92C03">
        <w:rPr>
          <w:rFonts w:cs="Times New Roman"/>
          <w:szCs w:val="24"/>
        </w:rPr>
        <w:t xml:space="preserve">7.4. ja pievienojamā fonda </w:t>
      </w:r>
      <w:del w:id="52" w:author="Elīna Dejus" w:date="2025-09-15T14:42:00Z" w16du:dateUtc="2025-09-15T11:42:00Z">
        <w:r w:rsidRPr="00C92C03" w:rsidDel="00822892">
          <w:rPr>
            <w:rFonts w:cs="Times New Roman"/>
            <w:szCs w:val="24"/>
          </w:rPr>
          <w:delText xml:space="preserve">noteikumi </w:delText>
        </w:r>
      </w:del>
      <w:ins w:id="53" w:author="Elīna Dejus" w:date="2025-09-15T14:42:00Z" w16du:dateUtc="2025-09-15T11:42:00Z">
        <w:r w:rsidR="00822892">
          <w:rPr>
            <w:rFonts w:cs="Times New Roman"/>
            <w:szCs w:val="24"/>
          </w:rPr>
          <w:t>prospekts</w:t>
        </w:r>
        <w:r w:rsidR="00822892" w:rsidRPr="00C92C03">
          <w:rPr>
            <w:rFonts w:cs="Times New Roman"/>
            <w:szCs w:val="24"/>
          </w:rPr>
          <w:t xml:space="preserve"> </w:t>
        </w:r>
      </w:ins>
      <w:r w:rsidRPr="00C92C03">
        <w:rPr>
          <w:rFonts w:cs="Times New Roman"/>
          <w:szCs w:val="24"/>
        </w:rPr>
        <w:t xml:space="preserve">paredz </w:t>
      </w:r>
      <w:bookmarkStart w:id="54" w:name="_Hlk208839820"/>
      <w:r w:rsidRPr="00C92C03">
        <w:rPr>
          <w:rFonts w:cs="Times New Roman"/>
          <w:szCs w:val="24"/>
        </w:rPr>
        <w:t>ar ienesīgumu saistītu maksu (</w:t>
      </w:r>
      <w:r w:rsidRPr="00C92C03">
        <w:rPr>
          <w:rFonts w:cs="Times New Roman"/>
          <w:i/>
          <w:iCs/>
          <w:szCs w:val="24"/>
        </w:rPr>
        <w:t>performance-</w:t>
      </w:r>
      <w:proofErr w:type="spellStart"/>
      <w:r w:rsidRPr="00C92C03">
        <w:rPr>
          <w:rFonts w:cs="Times New Roman"/>
          <w:i/>
          <w:iCs/>
          <w:szCs w:val="24"/>
        </w:rPr>
        <w:t>related</w:t>
      </w:r>
      <w:proofErr w:type="spellEnd"/>
      <w:r w:rsidRPr="00C92C03">
        <w:rPr>
          <w:rFonts w:cs="Times New Roman"/>
          <w:i/>
          <w:iCs/>
          <w:szCs w:val="24"/>
        </w:rPr>
        <w:t xml:space="preserve"> </w:t>
      </w:r>
      <w:proofErr w:type="spellStart"/>
      <w:r w:rsidRPr="00C92C03">
        <w:rPr>
          <w:rFonts w:cs="Times New Roman"/>
          <w:i/>
          <w:iCs/>
          <w:szCs w:val="24"/>
        </w:rPr>
        <w:t>fee</w:t>
      </w:r>
      <w:proofErr w:type="spellEnd"/>
      <w:r w:rsidRPr="00C92C03">
        <w:rPr>
          <w:rFonts w:cs="Times New Roman"/>
          <w:szCs w:val="24"/>
        </w:rPr>
        <w:t>), paskaidrojumu</w:t>
      </w:r>
      <w:bookmarkEnd w:id="54"/>
      <w:r w:rsidRPr="00C92C03">
        <w:rPr>
          <w:rFonts w:cs="Times New Roman"/>
          <w:szCs w:val="24"/>
        </w:rPr>
        <w:t>, kā minētā maksa tiks piemērota līdz apvienošanas spēkā stāšanās dienai;</w:t>
      </w:r>
    </w:p>
    <w:p w14:paraId="0154898E" w14:textId="3E817014" w:rsidR="00C92C03" w:rsidRPr="00C92C03" w:rsidRDefault="00C92C03" w:rsidP="00C92C03">
      <w:pPr>
        <w:jc w:val="both"/>
        <w:rPr>
          <w:rFonts w:cs="Times New Roman"/>
          <w:szCs w:val="24"/>
        </w:rPr>
      </w:pPr>
      <w:r w:rsidRPr="00C92C03">
        <w:rPr>
          <w:rFonts w:cs="Times New Roman"/>
          <w:szCs w:val="24"/>
        </w:rPr>
        <w:t xml:space="preserve">7.5. ja iegūstošā fonda </w:t>
      </w:r>
      <w:del w:id="55" w:author="Elīna Dejus" w:date="2025-10-28T17:25:00Z" w16du:dateUtc="2025-10-28T15:25:00Z">
        <w:r w:rsidRPr="00C92C03" w:rsidDel="00164563">
          <w:rPr>
            <w:rFonts w:cs="Times New Roman"/>
            <w:szCs w:val="24"/>
          </w:rPr>
          <w:delText xml:space="preserve">noteikumi </w:delText>
        </w:r>
      </w:del>
      <w:ins w:id="56" w:author="Elīna Dejus" w:date="2025-10-28T17:25:00Z" w16du:dateUtc="2025-10-28T15:25:00Z">
        <w:r w:rsidR="00164563">
          <w:rPr>
            <w:rFonts w:cs="Times New Roman"/>
            <w:szCs w:val="24"/>
          </w:rPr>
          <w:t>prospekts</w:t>
        </w:r>
        <w:r w:rsidR="00164563" w:rsidRPr="00C92C03">
          <w:rPr>
            <w:rFonts w:cs="Times New Roman"/>
            <w:szCs w:val="24"/>
          </w:rPr>
          <w:t xml:space="preserve"> </w:t>
        </w:r>
      </w:ins>
      <w:r w:rsidRPr="00C92C03">
        <w:rPr>
          <w:rFonts w:cs="Times New Roman"/>
          <w:szCs w:val="24"/>
        </w:rPr>
        <w:t>paredz ar ienesīgumu saistītu maksu, informāciju par minētās maksas turpmāko piemērošanu un to, kā tiks nodrošināta vienlīdzīga attieksme pret pievienojamā fonda ieguldītājiem;</w:t>
      </w:r>
    </w:p>
    <w:p w14:paraId="232DD019" w14:textId="77777777" w:rsidR="00C92C03" w:rsidRPr="00C92C03" w:rsidRDefault="00C92C03" w:rsidP="00C92C03">
      <w:pPr>
        <w:jc w:val="both"/>
        <w:rPr>
          <w:rFonts w:cs="Times New Roman"/>
          <w:szCs w:val="24"/>
        </w:rPr>
      </w:pPr>
      <w:r w:rsidRPr="00C92C03">
        <w:rPr>
          <w:rFonts w:cs="Times New Roman"/>
          <w:szCs w:val="24"/>
        </w:rPr>
        <w:t>7.6. informāciju par to, vai pirms apvienošanas spēkā stāšanās tiks veiktas būtiskas izmaiņas pievienojamā fonda ieguldījumu portfeļa sastāvā (turpmāk – ieguldījumu portfeļa izlīdzsvarošana (</w:t>
      </w:r>
      <w:proofErr w:type="spellStart"/>
      <w:r w:rsidRPr="00C92C03">
        <w:rPr>
          <w:rFonts w:cs="Times New Roman"/>
          <w:i/>
          <w:iCs/>
          <w:szCs w:val="24"/>
        </w:rPr>
        <w:t>rebalancing</w:t>
      </w:r>
      <w:proofErr w:type="spellEnd"/>
      <w:r w:rsidRPr="00C92C03">
        <w:rPr>
          <w:rFonts w:cs="Times New Roman"/>
          <w:i/>
          <w:iCs/>
          <w:szCs w:val="24"/>
        </w:rPr>
        <w:t xml:space="preserve"> of the </w:t>
      </w:r>
      <w:proofErr w:type="spellStart"/>
      <w:r w:rsidRPr="00C92C03">
        <w:rPr>
          <w:rFonts w:cs="Times New Roman"/>
          <w:i/>
          <w:iCs/>
          <w:szCs w:val="24"/>
        </w:rPr>
        <w:t>portfolio</w:t>
      </w:r>
      <w:proofErr w:type="spellEnd"/>
      <w:r w:rsidRPr="00C92C03">
        <w:rPr>
          <w:rFonts w:cs="Times New Roman"/>
          <w:szCs w:val="24"/>
        </w:rPr>
        <w:t>)).</w:t>
      </w:r>
    </w:p>
    <w:p w14:paraId="2F951BD0" w14:textId="77777777" w:rsidR="00C92C03" w:rsidRPr="00C92C03" w:rsidRDefault="00C92C03" w:rsidP="00C92C03">
      <w:pPr>
        <w:jc w:val="both"/>
        <w:rPr>
          <w:rFonts w:cs="Times New Roman"/>
          <w:szCs w:val="24"/>
        </w:rPr>
      </w:pPr>
      <w:bookmarkStart w:id="57" w:name="p8"/>
      <w:bookmarkStart w:id="58" w:name="p-1383854"/>
      <w:bookmarkEnd w:id="57"/>
      <w:bookmarkEnd w:id="58"/>
      <w:r w:rsidRPr="00C92C03">
        <w:rPr>
          <w:rFonts w:cs="Times New Roman"/>
          <w:szCs w:val="24"/>
        </w:rPr>
        <w:t>8. Likuma </w:t>
      </w:r>
      <w:hyperlink r:id="rId19" w:anchor="p34_1" w:history="1">
        <w:r w:rsidRPr="00C92C03">
          <w:rPr>
            <w:rStyle w:val="Hipersaite"/>
            <w:rFonts w:cs="Times New Roman"/>
            <w:color w:val="auto"/>
            <w:szCs w:val="24"/>
          </w:rPr>
          <w:t>34.</w:t>
        </w:r>
        <w:r w:rsidRPr="00C92C03">
          <w:rPr>
            <w:rStyle w:val="Hipersaite"/>
            <w:rFonts w:cs="Times New Roman"/>
            <w:color w:val="auto"/>
            <w:szCs w:val="24"/>
            <w:vertAlign w:val="superscript"/>
          </w:rPr>
          <w:t>1</w:t>
        </w:r>
      </w:hyperlink>
      <w:r w:rsidRPr="00C92C03">
        <w:rPr>
          <w:rFonts w:cs="Times New Roman"/>
          <w:szCs w:val="24"/>
        </w:rPr>
        <w:t> panta trešās daļas 2. punktā norādītajā informācijā, kas tiks sniegta iegūstošā fonda ieguldītājiem, norāda ierosinātās apvienošanas ietekmes uz iegūstošā fonda ieguldījumu portfeli izvērtējumu, kā arī informāciju par to, vai iegūstošā fonda ieguldījumu portfeļa izlīdzsvarošana tiks veikta pirms vai pēc apvienošanas spēkā stāšanās.</w:t>
      </w:r>
    </w:p>
    <w:p w14:paraId="0658B98B" w14:textId="77777777" w:rsidR="00C92C03" w:rsidRPr="00C92C03" w:rsidRDefault="00C92C03" w:rsidP="00C92C03">
      <w:pPr>
        <w:jc w:val="both"/>
        <w:rPr>
          <w:rFonts w:cs="Times New Roman"/>
          <w:szCs w:val="24"/>
        </w:rPr>
      </w:pPr>
      <w:bookmarkStart w:id="59" w:name="p9"/>
      <w:bookmarkStart w:id="60" w:name="p-1383855"/>
      <w:bookmarkEnd w:id="59"/>
      <w:bookmarkEnd w:id="60"/>
      <w:r w:rsidRPr="00C92C03">
        <w:rPr>
          <w:rFonts w:cs="Times New Roman"/>
          <w:szCs w:val="24"/>
        </w:rPr>
        <w:t>9. Likuma </w:t>
      </w:r>
      <w:hyperlink r:id="rId20" w:anchor="p34_1" w:history="1">
        <w:r w:rsidRPr="00C92C03">
          <w:rPr>
            <w:rStyle w:val="Hipersaite"/>
            <w:rFonts w:cs="Times New Roman"/>
            <w:color w:val="auto"/>
            <w:szCs w:val="24"/>
          </w:rPr>
          <w:t>34.</w:t>
        </w:r>
        <w:r w:rsidRPr="00C92C03">
          <w:rPr>
            <w:rStyle w:val="Hipersaite"/>
            <w:rFonts w:cs="Times New Roman"/>
            <w:color w:val="auto"/>
            <w:szCs w:val="24"/>
            <w:vertAlign w:val="superscript"/>
          </w:rPr>
          <w:t>1</w:t>
        </w:r>
      </w:hyperlink>
      <w:r w:rsidRPr="00C92C03">
        <w:rPr>
          <w:rFonts w:cs="Times New Roman"/>
          <w:szCs w:val="24"/>
        </w:rPr>
        <w:t> panta trešās daļas 3. punktā norādītajā informācijā iekļauj:</w:t>
      </w:r>
    </w:p>
    <w:p w14:paraId="14D2C375" w14:textId="77777777" w:rsidR="00C92C03" w:rsidRPr="00C92C03" w:rsidRDefault="00C92C03" w:rsidP="00C92C03">
      <w:pPr>
        <w:jc w:val="both"/>
        <w:rPr>
          <w:rFonts w:cs="Times New Roman"/>
          <w:szCs w:val="24"/>
        </w:rPr>
      </w:pPr>
      <w:r w:rsidRPr="00C92C03">
        <w:rPr>
          <w:rFonts w:cs="Times New Roman"/>
          <w:szCs w:val="24"/>
        </w:rPr>
        <w:t>9.1. aprakstu par apvienošanā iesaistīto fondu uzkrāto ienākumu izlietojumu;</w:t>
      </w:r>
    </w:p>
    <w:p w14:paraId="74A112F0" w14:textId="77777777" w:rsidR="00C92C03" w:rsidRPr="00C92C03" w:rsidRDefault="00C92C03" w:rsidP="00C92C03">
      <w:pPr>
        <w:jc w:val="both"/>
        <w:rPr>
          <w:rFonts w:cs="Times New Roman"/>
          <w:szCs w:val="24"/>
        </w:rPr>
      </w:pPr>
      <w:r w:rsidRPr="00C92C03">
        <w:rPr>
          <w:rFonts w:cs="Times New Roman"/>
          <w:szCs w:val="24"/>
        </w:rPr>
        <w:t>9.2. norādi, kur pieejams Likuma </w:t>
      </w:r>
      <w:hyperlink r:id="rId21" w:anchor="p34_1" w:history="1">
        <w:r w:rsidRPr="00C92C03">
          <w:rPr>
            <w:rStyle w:val="Hipersaite"/>
            <w:rFonts w:cs="Times New Roman"/>
            <w:color w:val="auto"/>
            <w:szCs w:val="24"/>
          </w:rPr>
          <w:t>34.</w:t>
        </w:r>
        <w:r w:rsidRPr="00C92C03">
          <w:rPr>
            <w:rStyle w:val="Hipersaite"/>
            <w:rFonts w:cs="Times New Roman"/>
            <w:color w:val="auto"/>
            <w:szCs w:val="24"/>
            <w:vertAlign w:val="superscript"/>
          </w:rPr>
          <w:t>1</w:t>
        </w:r>
      </w:hyperlink>
      <w:r w:rsidRPr="00C92C03">
        <w:rPr>
          <w:rFonts w:cs="Times New Roman"/>
          <w:szCs w:val="24"/>
        </w:rPr>
        <w:t> panta devītajā daļā minētais atzinums.</w:t>
      </w:r>
    </w:p>
    <w:p w14:paraId="626088EB" w14:textId="77777777" w:rsidR="00C92C03" w:rsidRPr="00C92C03" w:rsidRDefault="00C92C03" w:rsidP="00C92C03">
      <w:pPr>
        <w:jc w:val="both"/>
        <w:rPr>
          <w:rFonts w:cs="Times New Roman"/>
          <w:szCs w:val="24"/>
        </w:rPr>
      </w:pPr>
      <w:bookmarkStart w:id="61" w:name="p10"/>
      <w:bookmarkStart w:id="62" w:name="p-1383856"/>
      <w:bookmarkEnd w:id="61"/>
      <w:bookmarkEnd w:id="62"/>
      <w:r w:rsidRPr="00C92C03">
        <w:rPr>
          <w:rFonts w:cs="Times New Roman"/>
          <w:szCs w:val="24"/>
        </w:rPr>
        <w:t>10. Ja ierosinātās apvienošanas noteikumi paredz fonda ieguldītājiem tiesības uz skaidras naudas maksājumu, pievienojamā fonda ieguldītājiem paredzētajā informācijā par apvienošanu iekļauj norādi par fonda ieguldītāju tiesībām saņemt šo maksājumu, kā arī par to, kad tiks noteikta neto aktīvu vērtība naudas maksājumiem un kā pievienojamā fonda ieguldītāji varēs saņemt šo maksājumu.</w:t>
      </w:r>
    </w:p>
    <w:p w14:paraId="2C718E0B" w14:textId="77777777" w:rsidR="00C92C03" w:rsidRPr="00C92C03" w:rsidRDefault="00C92C03" w:rsidP="00C92C03">
      <w:pPr>
        <w:jc w:val="both"/>
        <w:rPr>
          <w:rFonts w:cs="Times New Roman"/>
          <w:szCs w:val="24"/>
        </w:rPr>
      </w:pPr>
      <w:bookmarkStart w:id="63" w:name="p11"/>
      <w:bookmarkStart w:id="64" w:name="p-1383857"/>
      <w:bookmarkEnd w:id="63"/>
      <w:bookmarkEnd w:id="64"/>
      <w:r w:rsidRPr="00C92C03">
        <w:rPr>
          <w:rFonts w:cs="Times New Roman"/>
          <w:szCs w:val="24"/>
        </w:rPr>
        <w:t>11. Likuma </w:t>
      </w:r>
      <w:hyperlink r:id="rId22" w:anchor="p34_1" w:history="1">
        <w:r w:rsidRPr="00C92C03">
          <w:rPr>
            <w:rStyle w:val="Hipersaite"/>
            <w:rFonts w:cs="Times New Roman"/>
            <w:color w:val="auto"/>
            <w:szCs w:val="24"/>
          </w:rPr>
          <w:t>34.</w:t>
        </w:r>
        <w:r w:rsidRPr="00C92C03">
          <w:rPr>
            <w:rStyle w:val="Hipersaite"/>
            <w:rFonts w:cs="Times New Roman"/>
            <w:color w:val="auto"/>
            <w:szCs w:val="24"/>
            <w:vertAlign w:val="superscript"/>
          </w:rPr>
          <w:t>1</w:t>
        </w:r>
      </w:hyperlink>
      <w:r w:rsidRPr="00C92C03">
        <w:rPr>
          <w:rFonts w:cs="Times New Roman"/>
          <w:szCs w:val="24"/>
        </w:rPr>
        <w:t> panta trešās daļas 4. punktā norādītajā informācijā iekļauj ziņas par:</w:t>
      </w:r>
    </w:p>
    <w:p w14:paraId="1B62FA57" w14:textId="77777777" w:rsidR="00C92C03" w:rsidRPr="00C92C03" w:rsidRDefault="00C92C03" w:rsidP="00C92C03">
      <w:pPr>
        <w:jc w:val="both"/>
        <w:rPr>
          <w:rFonts w:cs="Times New Roman"/>
          <w:szCs w:val="24"/>
        </w:rPr>
      </w:pPr>
      <w:r w:rsidRPr="00C92C03">
        <w:rPr>
          <w:rFonts w:cs="Times New Roman"/>
          <w:szCs w:val="24"/>
        </w:rPr>
        <w:t>11.1. plānoto pārtraukumu apvienošanā iesaistīto fondu ieguldījumu apliecību pārdošanā, atpakaļpirkšanā vai atpakaļpieņemšanā;</w:t>
      </w:r>
    </w:p>
    <w:p w14:paraId="3F2A93E1" w14:textId="77777777" w:rsidR="00C92C03" w:rsidRPr="00C92C03" w:rsidRDefault="00C92C03" w:rsidP="00C92C03">
      <w:pPr>
        <w:jc w:val="both"/>
        <w:rPr>
          <w:rFonts w:cs="Times New Roman"/>
          <w:szCs w:val="24"/>
        </w:rPr>
      </w:pPr>
      <w:r w:rsidRPr="00C92C03">
        <w:rPr>
          <w:rFonts w:cs="Times New Roman"/>
          <w:szCs w:val="24"/>
        </w:rPr>
        <w:t>11.2. ierosinātās apvienošanas spēkā stāšanās termiņu.</w:t>
      </w:r>
    </w:p>
    <w:p w14:paraId="5F77E206" w14:textId="77777777" w:rsidR="00C92C03" w:rsidRPr="00C92C03" w:rsidRDefault="00C92C03" w:rsidP="00C92C03">
      <w:pPr>
        <w:jc w:val="both"/>
        <w:rPr>
          <w:rFonts w:cs="Times New Roman"/>
          <w:szCs w:val="24"/>
        </w:rPr>
      </w:pPr>
      <w:bookmarkStart w:id="65" w:name="p12"/>
      <w:bookmarkStart w:id="66" w:name="p-1383858"/>
      <w:bookmarkEnd w:id="65"/>
      <w:bookmarkEnd w:id="66"/>
      <w:r w:rsidRPr="00C92C03">
        <w:rPr>
          <w:rFonts w:cs="Times New Roman"/>
          <w:szCs w:val="24"/>
        </w:rPr>
        <w:lastRenderedPageBreak/>
        <w:t>12. Pievienojamā fonda ieguldītājiem paredzētajā informācijā par apvienošanu iekļauj ziņas par termiņu:</w:t>
      </w:r>
    </w:p>
    <w:p w14:paraId="1526DE5E" w14:textId="77777777" w:rsidR="00C92C03" w:rsidRPr="00C92C03" w:rsidRDefault="00C92C03" w:rsidP="00C92C03">
      <w:pPr>
        <w:jc w:val="both"/>
        <w:rPr>
          <w:rFonts w:cs="Times New Roman"/>
          <w:szCs w:val="24"/>
        </w:rPr>
      </w:pPr>
      <w:r w:rsidRPr="00C92C03">
        <w:rPr>
          <w:rFonts w:cs="Times New Roman"/>
          <w:szCs w:val="24"/>
        </w:rPr>
        <w:t>12.1. kurā fonda ieguldītājs varēs pieprasīt pievienojamā fonda ieguldījumu apliecību atpakaļpirkšanu;</w:t>
      </w:r>
    </w:p>
    <w:p w14:paraId="0F2D7BFE" w14:textId="77777777" w:rsidR="00C92C03" w:rsidRPr="00C92C03" w:rsidRDefault="00C92C03" w:rsidP="00C92C03">
      <w:pPr>
        <w:jc w:val="both"/>
        <w:rPr>
          <w:rFonts w:cs="Times New Roman"/>
          <w:szCs w:val="24"/>
        </w:rPr>
      </w:pPr>
      <w:r w:rsidRPr="00C92C03">
        <w:rPr>
          <w:rFonts w:cs="Times New Roman"/>
          <w:szCs w:val="24"/>
        </w:rPr>
        <w:t>12.2. kurā tam pievienojamā fonda ieguldītājam, kas neizmanto savas tiesības saskaņā ar Likuma </w:t>
      </w:r>
      <w:hyperlink r:id="rId23" w:anchor="p34" w:history="1">
        <w:r w:rsidRPr="00C92C03">
          <w:rPr>
            <w:rStyle w:val="Hipersaite"/>
            <w:rFonts w:cs="Times New Roman"/>
            <w:color w:val="auto"/>
            <w:szCs w:val="24"/>
          </w:rPr>
          <w:t>34.</w:t>
        </w:r>
      </w:hyperlink>
      <w:r w:rsidRPr="00C92C03">
        <w:rPr>
          <w:rFonts w:cs="Times New Roman"/>
          <w:szCs w:val="24"/>
        </w:rPr>
        <w:t> panta desmito daļu, tiks nodrošināta iespēja izmantot šīs tiesības kā iegūstošā fonda ieguldītājam.</w:t>
      </w:r>
    </w:p>
    <w:p w14:paraId="5EFA6975" w14:textId="77777777" w:rsidR="00C92C03" w:rsidRPr="00C92C03" w:rsidRDefault="00C92C03" w:rsidP="00C92C03">
      <w:pPr>
        <w:jc w:val="both"/>
        <w:rPr>
          <w:rFonts w:cs="Times New Roman"/>
          <w:szCs w:val="24"/>
        </w:rPr>
      </w:pPr>
      <w:bookmarkStart w:id="67" w:name="p13"/>
      <w:bookmarkStart w:id="68" w:name="p-1383859"/>
      <w:bookmarkEnd w:id="67"/>
      <w:bookmarkEnd w:id="68"/>
      <w:r w:rsidRPr="00C92C03">
        <w:rPr>
          <w:rFonts w:cs="Times New Roman"/>
          <w:szCs w:val="24"/>
        </w:rPr>
        <w:t>13. Ja kopsavilkums par apvienošanas procesa galvenajiem jautājumiem tiek sniegts informācijas par apvienošanu dokumenta sākumā, kopsavilkumā norāda atsauci uz tām informācijas dokumenta daļām, kurās ir sniegta plašāka informācija.</w:t>
      </w:r>
    </w:p>
    <w:p w14:paraId="47AC9175" w14:textId="77777777" w:rsidR="00C92C03" w:rsidRPr="00C92C03" w:rsidRDefault="00C92C03" w:rsidP="00C92C03">
      <w:pPr>
        <w:jc w:val="both"/>
        <w:rPr>
          <w:rFonts w:cs="Times New Roman"/>
          <w:szCs w:val="24"/>
        </w:rPr>
      </w:pPr>
      <w:bookmarkStart w:id="69" w:name="p14"/>
      <w:bookmarkStart w:id="70" w:name="p-1383861"/>
      <w:bookmarkEnd w:id="69"/>
      <w:bookmarkEnd w:id="70"/>
      <w:r w:rsidRPr="00C92C03">
        <w:rPr>
          <w:rFonts w:cs="Times New Roman"/>
          <w:szCs w:val="24"/>
        </w:rPr>
        <w:t>14. Pievienojamā fonda ieguldītājiem vienlaikus ar informāciju par apvienošanu tiek nosūtīta arī iegūstošā fonda ieguldītājiem paredzētā pamatinformācija. Iegūstošā fonda ieguldītājiem norādītā ieguldītājiem paredzētā pamatinformācija tiek nosūtīta tikai gadījumā, ja ierosinātās apvienošanas rezultātā tajā ir izdarīti grozījumi.</w:t>
      </w:r>
    </w:p>
    <w:p w14:paraId="42551B2F" w14:textId="77777777" w:rsidR="00C92C03" w:rsidRPr="00C92C03" w:rsidRDefault="00C92C03" w:rsidP="00C92C03">
      <w:pPr>
        <w:jc w:val="both"/>
        <w:rPr>
          <w:rFonts w:cs="Times New Roman"/>
          <w:szCs w:val="24"/>
        </w:rPr>
      </w:pPr>
      <w:bookmarkStart w:id="71" w:name="p15"/>
      <w:bookmarkStart w:id="72" w:name="p-1383862"/>
      <w:bookmarkEnd w:id="71"/>
      <w:bookmarkEnd w:id="72"/>
      <w:r w:rsidRPr="00C92C03">
        <w:rPr>
          <w:rFonts w:cs="Times New Roman"/>
          <w:szCs w:val="24"/>
        </w:rPr>
        <w:t>15. Laikā no dienas, kad apvienošanā iesaistīto fondu ieguldītājiem tika nosūtīta informācija par apvienošanu, līdz ierosinātās apvienošanas spēkā stāšanās dienai personai, kas iegādājas iegūstošā fonda vai pievienojamā fonda ieguldījumu apliecību vai pieprasa šo fondu prospektu, pārvaldes nolikumu vai ieguldītājiem paredzēto pamatinformāciju, papildus izsniedz informāciju par apvienošanu un iegūstošā fonda ieguldītājiem paredzēto pamatinformāciju.</w:t>
      </w:r>
    </w:p>
    <w:p w14:paraId="5600A035" w14:textId="77777777" w:rsidR="00C92C03" w:rsidRPr="00C92C03" w:rsidRDefault="00C92C03" w:rsidP="00C92C03">
      <w:pPr>
        <w:jc w:val="both"/>
        <w:rPr>
          <w:rFonts w:cs="Times New Roman"/>
          <w:b/>
          <w:bCs/>
          <w:szCs w:val="24"/>
        </w:rPr>
      </w:pPr>
      <w:bookmarkStart w:id="73" w:name="n2.2"/>
      <w:bookmarkStart w:id="74" w:name="n-1383864"/>
      <w:bookmarkEnd w:id="73"/>
      <w:bookmarkEnd w:id="74"/>
      <w:r w:rsidRPr="00C92C03">
        <w:rPr>
          <w:rFonts w:cs="Times New Roman"/>
          <w:b/>
          <w:bCs/>
          <w:szCs w:val="24"/>
        </w:rPr>
        <w:t>2.2. Ieguldītājiem paredzētās informācijas sniegšanas kārtība</w:t>
      </w:r>
    </w:p>
    <w:p w14:paraId="710EEBB1" w14:textId="77777777" w:rsidR="00C92C03" w:rsidRPr="00C92C03" w:rsidRDefault="00C92C03" w:rsidP="00C92C03">
      <w:pPr>
        <w:jc w:val="both"/>
        <w:rPr>
          <w:rFonts w:cs="Times New Roman"/>
          <w:szCs w:val="24"/>
        </w:rPr>
      </w:pPr>
      <w:bookmarkStart w:id="75" w:name="p16"/>
      <w:bookmarkStart w:id="76" w:name="p-1383866"/>
      <w:bookmarkEnd w:id="75"/>
      <w:bookmarkEnd w:id="76"/>
      <w:r w:rsidRPr="00C92C03">
        <w:rPr>
          <w:rFonts w:cs="Times New Roman"/>
          <w:szCs w:val="24"/>
        </w:rPr>
        <w:t>16. Pievienojamā fonda un iegūstošā fonda ieguldītājam paredzēto informāciju par apvienošanu sniedz papīra formā vai izmantojot citu pastāvīgu informācijas nesēju.</w:t>
      </w:r>
    </w:p>
    <w:p w14:paraId="6474C85B" w14:textId="77777777" w:rsidR="00C92C03" w:rsidRPr="00C92C03" w:rsidRDefault="00C92C03" w:rsidP="00C92C03">
      <w:pPr>
        <w:jc w:val="both"/>
        <w:rPr>
          <w:rFonts w:cs="Times New Roman"/>
          <w:szCs w:val="24"/>
        </w:rPr>
      </w:pPr>
      <w:bookmarkStart w:id="77" w:name="p17"/>
      <w:bookmarkStart w:id="78" w:name="p-1383867"/>
      <w:bookmarkEnd w:id="77"/>
      <w:bookmarkEnd w:id="78"/>
      <w:r w:rsidRPr="00C92C03">
        <w:rPr>
          <w:rFonts w:cs="Times New Roman"/>
          <w:szCs w:val="24"/>
        </w:rPr>
        <w:t>17. Ja informācija visiem vai atsevišķiem fonda ieguldītājiem tiek nodrošināta, izmantojot pastāvīgu informācijas nesēju, kas nav papīrs:</w:t>
      </w:r>
    </w:p>
    <w:p w14:paraId="6F3729FD" w14:textId="77777777" w:rsidR="00C92C03" w:rsidRPr="00C92C03" w:rsidRDefault="00C92C03" w:rsidP="00C92C03">
      <w:pPr>
        <w:jc w:val="both"/>
        <w:rPr>
          <w:rFonts w:cs="Times New Roman"/>
          <w:szCs w:val="24"/>
        </w:rPr>
      </w:pPr>
      <w:r w:rsidRPr="00C92C03">
        <w:rPr>
          <w:rFonts w:cs="Times New Roman"/>
          <w:szCs w:val="24"/>
        </w:rPr>
        <w:t>17.1. informācijas sniegšana ir piemērota apstākļiem, kuros notiek vai notiks darījums starp fonda ieguldītāju un fondu pārvaldošo sabiedrību;</w:t>
      </w:r>
    </w:p>
    <w:p w14:paraId="3252D46F" w14:textId="77777777" w:rsidR="00C92C03" w:rsidRPr="00C92C03" w:rsidRDefault="00C92C03" w:rsidP="00C92C03">
      <w:pPr>
        <w:jc w:val="both"/>
        <w:rPr>
          <w:rFonts w:cs="Times New Roman"/>
          <w:szCs w:val="24"/>
        </w:rPr>
      </w:pPr>
      <w:r w:rsidRPr="00C92C03">
        <w:rPr>
          <w:rFonts w:cs="Times New Roman"/>
          <w:szCs w:val="24"/>
        </w:rPr>
        <w:t>17.2. fonda ieguldītājam, kuram tiks sniegta informācija, ir piedāvāta iespēja izvēlēties, vai viņš vēlas saņemt informāciju papīra formā vai izmantojot citu pastāvīgu informācijas nesēju, un viņš ir īpaši norādījis, ka vēlas saņemt informāciju, izmantojot tieši šādu citu pastāvīgu informācijas nesēju.</w:t>
      </w:r>
    </w:p>
    <w:p w14:paraId="2EAC742D" w14:textId="77777777" w:rsidR="00C92C03" w:rsidRDefault="00C92C03" w:rsidP="00C92C03">
      <w:pPr>
        <w:jc w:val="both"/>
        <w:rPr>
          <w:rFonts w:cs="Times New Roman"/>
          <w:szCs w:val="24"/>
        </w:rPr>
      </w:pPr>
      <w:bookmarkStart w:id="79" w:name="p18"/>
      <w:bookmarkStart w:id="80" w:name="p-1383868"/>
      <w:bookmarkEnd w:id="79"/>
      <w:bookmarkEnd w:id="80"/>
      <w:r w:rsidRPr="00C92C03">
        <w:rPr>
          <w:rFonts w:cs="Times New Roman"/>
          <w:szCs w:val="24"/>
        </w:rPr>
        <w:t>18. Šo noteikumu 17.1. un 17.2. apakšpunkta izpratnē informācijas sniegšana, izmantojot pastāvīgu informācijas nesēju, kas nav papīra formas, ir piemērota apstākļiem, kuros notiek vai notiks darījums starp fonda ieguldītājiem un attiecīgo fondu pārvaldošo sabiedrību, ja ir pierādījumi, ka attiecīgajam fonda ieguldītājam ir pieejams internets. Par šādu pierādījumu tiek uzskatīta e-pasta adrese, kuru šādu darījumu veikšanas nolūkā norādījis fonda ieguldītājs.</w:t>
      </w:r>
    </w:p>
    <w:p w14:paraId="2AC6EE0C" w14:textId="77777777" w:rsidR="00C92C03" w:rsidRPr="00C92C03" w:rsidRDefault="00C92C03" w:rsidP="00C92C03">
      <w:pPr>
        <w:jc w:val="both"/>
        <w:rPr>
          <w:rFonts w:cs="Times New Roman"/>
          <w:szCs w:val="24"/>
        </w:rPr>
      </w:pPr>
    </w:p>
    <w:p w14:paraId="28F1B1A0" w14:textId="77777777" w:rsidR="00C92C03" w:rsidRPr="00C92C03" w:rsidRDefault="00C92C03" w:rsidP="00C92C03">
      <w:pPr>
        <w:jc w:val="both"/>
        <w:rPr>
          <w:rFonts w:cs="Times New Roman"/>
          <w:b/>
          <w:bCs/>
          <w:szCs w:val="24"/>
        </w:rPr>
      </w:pPr>
      <w:bookmarkStart w:id="81" w:name="n3"/>
      <w:bookmarkStart w:id="82" w:name="n-1383869"/>
      <w:bookmarkEnd w:id="81"/>
      <w:bookmarkEnd w:id="82"/>
      <w:r w:rsidRPr="00C92C03">
        <w:rPr>
          <w:rFonts w:cs="Times New Roman"/>
          <w:b/>
          <w:bCs/>
          <w:szCs w:val="24"/>
        </w:rPr>
        <w:t>3. Galvenās un pakārtotās struktūras darījumi</w:t>
      </w:r>
    </w:p>
    <w:p w14:paraId="5B380158" w14:textId="77777777" w:rsidR="00C92C03" w:rsidRPr="00C92C03" w:rsidRDefault="00C92C03" w:rsidP="00C92C03">
      <w:pPr>
        <w:jc w:val="both"/>
        <w:rPr>
          <w:rFonts w:cs="Times New Roman"/>
          <w:b/>
          <w:bCs/>
          <w:szCs w:val="24"/>
        </w:rPr>
      </w:pPr>
      <w:bookmarkStart w:id="83" w:name="n3.1"/>
      <w:bookmarkStart w:id="84" w:name="n-1385670"/>
      <w:bookmarkEnd w:id="83"/>
      <w:bookmarkEnd w:id="84"/>
      <w:r w:rsidRPr="00C92C03">
        <w:rPr>
          <w:rFonts w:cs="Times New Roman"/>
          <w:b/>
          <w:bCs/>
          <w:szCs w:val="24"/>
        </w:rPr>
        <w:t>3.1. Vienošanās saturs</w:t>
      </w:r>
    </w:p>
    <w:p w14:paraId="0E986BFB" w14:textId="77777777" w:rsidR="00C92C03" w:rsidRPr="00C92C03" w:rsidRDefault="00C92C03" w:rsidP="00C92C03">
      <w:pPr>
        <w:jc w:val="both"/>
        <w:rPr>
          <w:rFonts w:cs="Times New Roman"/>
          <w:b/>
          <w:bCs/>
          <w:szCs w:val="24"/>
        </w:rPr>
      </w:pPr>
      <w:bookmarkStart w:id="85" w:name="n3.1.1"/>
      <w:bookmarkStart w:id="86" w:name="n-1385671"/>
      <w:bookmarkEnd w:id="85"/>
      <w:bookmarkEnd w:id="86"/>
      <w:r w:rsidRPr="00C92C03">
        <w:rPr>
          <w:rFonts w:cs="Times New Roman"/>
          <w:b/>
          <w:bCs/>
          <w:szCs w:val="24"/>
        </w:rPr>
        <w:t>3.1.1. Vispārīgie darījumu noteikumi</w:t>
      </w:r>
    </w:p>
    <w:p w14:paraId="08733BF4" w14:textId="77777777" w:rsidR="00C92C03" w:rsidRPr="00C92C03" w:rsidRDefault="00C92C03" w:rsidP="00C92C03">
      <w:pPr>
        <w:jc w:val="both"/>
        <w:rPr>
          <w:rFonts w:cs="Times New Roman"/>
          <w:szCs w:val="24"/>
        </w:rPr>
      </w:pPr>
      <w:bookmarkStart w:id="87" w:name="p19"/>
      <w:bookmarkStart w:id="88" w:name="p-1385672"/>
      <w:bookmarkEnd w:id="87"/>
      <w:bookmarkEnd w:id="88"/>
      <w:r w:rsidRPr="00C92C03">
        <w:rPr>
          <w:rFonts w:cs="Times New Roman"/>
          <w:szCs w:val="24"/>
        </w:rPr>
        <w:t>19. Vienošanās par galvenās un pakārtotās struktūras darījumu veikšanas nosacījumiem, kas norādīti Likuma </w:t>
      </w:r>
      <w:hyperlink r:id="rId24"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pirmajā daļā, (turpmāk – vienošanās) tekstā attiecībā uz vispārīgajiem darījumu noteikumiem iekļauj:</w:t>
      </w:r>
    </w:p>
    <w:p w14:paraId="47CFA2DB" w14:textId="77777777" w:rsidR="00C92C03" w:rsidRPr="00C92C03" w:rsidRDefault="00C92C03" w:rsidP="00C92C03">
      <w:pPr>
        <w:jc w:val="both"/>
        <w:rPr>
          <w:rFonts w:cs="Times New Roman"/>
          <w:szCs w:val="24"/>
        </w:rPr>
      </w:pPr>
      <w:r w:rsidRPr="00C92C03">
        <w:rPr>
          <w:rFonts w:cs="Times New Roman"/>
          <w:szCs w:val="24"/>
        </w:rPr>
        <w:t>19.1. informāciju par fondu neto aktīvu vērtības aprēķināšanas un ieguldījumu apliecības cenas publicēšanas biežumu un termiņiem;</w:t>
      </w:r>
    </w:p>
    <w:p w14:paraId="03A793A3" w14:textId="77777777" w:rsidR="00C92C03" w:rsidRPr="00C92C03" w:rsidRDefault="00C92C03" w:rsidP="00C92C03">
      <w:pPr>
        <w:jc w:val="both"/>
        <w:rPr>
          <w:rFonts w:cs="Times New Roman"/>
          <w:szCs w:val="24"/>
        </w:rPr>
      </w:pPr>
      <w:r w:rsidRPr="00C92C03">
        <w:rPr>
          <w:rFonts w:cs="Times New Roman"/>
          <w:szCs w:val="24"/>
        </w:rPr>
        <w:t>19.2. informāciju par pakārtotā fonda darījumu rīkojumu iesniegšanas kārtību un darījuma izpildē iesaistītās trešās personas pienākumiem;</w:t>
      </w:r>
    </w:p>
    <w:p w14:paraId="4ED79327" w14:textId="2775E9B2" w:rsidR="00C92C03" w:rsidRPr="00C92C03" w:rsidRDefault="00C92C03" w:rsidP="00C92C03">
      <w:pPr>
        <w:jc w:val="both"/>
        <w:rPr>
          <w:rFonts w:cs="Times New Roman"/>
          <w:szCs w:val="24"/>
        </w:rPr>
      </w:pPr>
      <w:r w:rsidRPr="00C92C03">
        <w:rPr>
          <w:rFonts w:cs="Times New Roman"/>
          <w:szCs w:val="24"/>
        </w:rPr>
        <w:t xml:space="preserve">19.3. ja viena vai abu fondu ieguldījumu apliecības ir iekļautas </w:t>
      </w:r>
      <w:del w:id="89" w:author="Elīna Dejus" w:date="2025-10-28T17:29:00Z" w16du:dateUtc="2025-10-28T15:29:00Z">
        <w:r w:rsidRPr="00C92C03" w:rsidDel="00164563">
          <w:rPr>
            <w:rFonts w:cs="Times New Roman"/>
            <w:szCs w:val="24"/>
          </w:rPr>
          <w:delText xml:space="preserve">regulētā tirgus oficiālajā sarakstā vai tiek </w:delText>
        </w:r>
      </w:del>
      <w:r w:rsidRPr="00C92C03">
        <w:rPr>
          <w:rFonts w:cs="Times New Roman"/>
          <w:szCs w:val="24"/>
        </w:rPr>
        <w:t>tir</w:t>
      </w:r>
      <w:ins w:id="90" w:author="Elīna Dejus" w:date="2025-10-28T17:29:00Z" w16du:dateUtc="2025-10-28T15:29:00Z">
        <w:r w:rsidR="00164563">
          <w:rPr>
            <w:rFonts w:cs="Times New Roman"/>
            <w:szCs w:val="24"/>
          </w:rPr>
          <w:t>dzniecībai</w:t>
        </w:r>
      </w:ins>
      <w:del w:id="91" w:author="Elīna Dejus" w:date="2025-10-28T17:29:00Z" w16du:dateUtc="2025-10-28T15:29:00Z">
        <w:r w:rsidRPr="00C92C03" w:rsidDel="00164563">
          <w:rPr>
            <w:rFonts w:cs="Times New Roman"/>
            <w:szCs w:val="24"/>
          </w:rPr>
          <w:delText>gotas</w:delText>
        </w:r>
      </w:del>
      <w:r w:rsidRPr="00C92C03">
        <w:rPr>
          <w:rFonts w:cs="Times New Roman"/>
          <w:szCs w:val="24"/>
        </w:rPr>
        <w:t xml:space="preserve"> regulētajā tirgū, nosacījumus, kas nepieciešami šādas tirdzniecības nodrošināšanai;</w:t>
      </w:r>
    </w:p>
    <w:p w14:paraId="3F352F30" w14:textId="77777777" w:rsidR="00C92C03" w:rsidRPr="00C92C03" w:rsidRDefault="00C92C03" w:rsidP="00C92C03">
      <w:pPr>
        <w:jc w:val="both"/>
        <w:rPr>
          <w:rFonts w:cs="Times New Roman"/>
          <w:szCs w:val="24"/>
        </w:rPr>
      </w:pPr>
      <w:r w:rsidRPr="00C92C03">
        <w:rPr>
          <w:rFonts w:cs="Times New Roman"/>
          <w:szCs w:val="24"/>
        </w:rPr>
        <w:lastRenderedPageBreak/>
        <w:t>19.4. citus noteikumus, lai nodrošinātu atbilstību Likuma </w:t>
      </w:r>
      <w:hyperlink r:id="rId25"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piektās daļas prasībām;</w:t>
      </w:r>
    </w:p>
    <w:p w14:paraId="76600D1D" w14:textId="77777777" w:rsidR="00C92C03" w:rsidRPr="00C92C03" w:rsidRDefault="00C92C03" w:rsidP="00C92C03">
      <w:pPr>
        <w:jc w:val="both"/>
        <w:rPr>
          <w:rFonts w:cs="Times New Roman"/>
          <w:szCs w:val="24"/>
        </w:rPr>
      </w:pPr>
      <w:r w:rsidRPr="00C92C03">
        <w:rPr>
          <w:rFonts w:cs="Times New Roman"/>
          <w:szCs w:val="24"/>
        </w:rPr>
        <w:t>19.5. ja pakārtotā fonda un galvenā fonda ieguldījumu apliecību vērtība ir noteikta dažādās valūtās, valūtas konvertācijas kārtību darījumu rīkojumu izpildes procesā;</w:t>
      </w:r>
    </w:p>
    <w:p w14:paraId="5DE41914" w14:textId="77777777" w:rsidR="00C92C03" w:rsidRPr="00C92C03" w:rsidRDefault="00C92C03" w:rsidP="00C92C03">
      <w:pPr>
        <w:jc w:val="both"/>
        <w:rPr>
          <w:rFonts w:cs="Times New Roman"/>
          <w:szCs w:val="24"/>
        </w:rPr>
      </w:pPr>
      <w:r w:rsidRPr="00C92C03">
        <w:rPr>
          <w:rFonts w:cs="Times New Roman"/>
          <w:szCs w:val="24"/>
        </w:rPr>
        <w:t>19.6. norēķinu kārtību un maksājumu nosacījumus, kas saistīti ar galvenā fonda ieguldījumu apliecību iegādi vai atpakaļpirkšanu. Ja puses par to ir vienojušās, norāda, kādos termiņos galvenais fonds var izpildīt atpakaļpirkšanas pieprasījumus, nododot attiecīgos aktīvus pakārtotajam fondam, tai skaitā Likuma </w:t>
      </w:r>
      <w:hyperlink r:id="rId26"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septītajā un vienpadsmitajā daļā noteiktajos gadījumos;</w:t>
      </w:r>
    </w:p>
    <w:p w14:paraId="12A304BC" w14:textId="77777777" w:rsidR="00C92C03" w:rsidRPr="00C92C03" w:rsidRDefault="00C92C03" w:rsidP="00C92C03">
      <w:pPr>
        <w:jc w:val="both"/>
        <w:rPr>
          <w:rFonts w:cs="Times New Roman"/>
          <w:szCs w:val="24"/>
        </w:rPr>
      </w:pPr>
      <w:r w:rsidRPr="00C92C03">
        <w:rPr>
          <w:rFonts w:cs="Times New Roman"/>
          <w:szCs w:val="24"/>
        </w:rPr>
        <w:t>19.7. procedūru, kas nodrošina fonda ieguldītāju iesniegumu un sūdzību atbilstošu izskatīšanu;</w:t>
      </w:r>
    </w:p>
    <w:p w14:paraId="12F96C6D" w14:textId="77777777" w:rsidR="00C92C03" w:rsidRPr="00C92C03" w:rsidRDefault="00C92C03" w:rsidP="00C92C03">
      <w:pPr>
        <w:jc w:val="both"/>
        <w:rPr>
          <w:rFonts w:cs="Times New Roman"/>
          <w:szCs w:val="24"/>
        </w:rPr>
      </w:pPr>
      <w:r w:rsidRPr="00C92C03">
        <w:rPr>
          <w:rFonts w:cs="Times New Roman"/>
          <w:szCs w:val="24"/>
        </w:rPr>
        <w:t>19.8. ja galvenā fonda pārvaldes nolikums vai prospekts dod tiesības vai pilnvaras attiecībā uz galvenā fonda ieguldītājiem un galvenais fonds izvēlas ierobežot vai iepriekš izmantot visas tiesības un pilnvaras vai to daļu attiecībā uz pakārtoto fondu, nosacījumus, kā tas tiks izmantots.</w:t>
      </w:r>
    </w:p>
    <w:p w14:paraId="05C15A0F" w14:textId="77777777" w:rsidR="00C92C03" w:rsidRPr="00C92C03" w:rsidRDefault="00C92C03" w:rsidP="00C92C03">
      <w:pPr>
        <w:jc w:val="both"/>
        <w:rPr>
          <w:rFonts w:cs="Times New Roman"/>
          <w:b/>
          <w:bCs/>
          <w:szCs w:val="24"/>
        </w:rPr>
      </w:pPr>
      <w:bookmarkStart w:id="92" w:name="n3.1.2"/>
      <w:bookmarkStart w:id="93" w:name="n-1385673"/>
      <w:bookmarkEnd w:id="92"/>
      <w:bookmarkEnd w:id="93"/>
      <w:r w:rsidRPr="00C92C03">
        <w:rPr>
          <w:rFonts w:cs="Times New Roman"/>
          <w:b/>
          <w:bCs/>
          <w:szCs w:val="24"/>
        </w:rPr>
        <w:t>3.1.2. Informācijas pieejamība</w:t>
      </w:r>
    </w:p>
    <w:p w14:paraId="65A8975C" w14:textId="77777777" w:rsidR="00C92C03" w:rsidRPr="00C92C03" w:rsidRDefault="00C92C03" w:rsidP="00C92C03">
      <w:pPr>
        <w:jc w:val="both"/>
        <w:rPr>
          <w:rFonts w:cs="Times New Roman"/>
          <w:szCs w:val="24"/>
        </w:rPr>
      </w:pPr>
      <w:bookmarkStart w:id="94" w:name="p20"/>
      <w:bookmarkStart w:id="95" w:name="p-1385674"/>
      <w:bookmarkEnd w:id="94"/>
      <w:bookmarkEnd w:id="95"/>
      <w:r w:rsidRPr="00C92C03">
        <w:rPr>
          <w:rFonts w:cs="Times New Roman"/>
          <w:szCs w:val="24"/>
        </w:rPr>
        <w:t>20. Vienošanās tekstā attiecībā uz informācijas pieejamību iekļauj:</w:t>
      </w:r>
    </w:p>
    <w:p w14:paraId="0FC3A12E" w14:textId="77777777" w:rsidR="00C92C03" w:rsidRPr="00C92C03" w:rsidRDefault="00C92C03" w:rsidP="00C92C03">
      <w:pPr>
        <w:jc w:val="both"/>
        <w:rPr>
          <w:rFonts w:cs="Times New Roman"/>
          <w:szCs w:val="24"/>
        </w:rPr>
      </w:pPr>
      <w:r w:rsidRPr="00C92C03">
        <w:rPr>
          <w:rFonts w:cs="Times New Roman"/>
          <w:szCs w:val="24"/>
        </w:rPr>
        <w:t>20.1. informāciju par to, kā un kad galvenais fonds iesniedz pakārtotajam fondam galvenā fonda pārvaldes nolikumu, prospektu un ieguldītājiem paredzēto pamatinformāciju, kā arī minēto dokumentu grozījumus;</w:t>
      </w:r>
    </w:p>
    <w:p w14:paraId="5F0B25BF" w14:textId="77777777" w:rsidR="00C92C03" w:rsidRPr="00C92C03" w:rsidRDefault="00C92C03" w:rsidP="00C92C03">
      <w:pPr>
        <w:jc w:val="both"/>
        <w:rPr>
          <w:rFonts w:cs="Times New Roman"/>
          <w:szCs w:val="24"/>
        </w:rPr>
      </w:pPr>
      <w:r w:rsidRPr="00C92C03">
        <w:rPr>
          <w:rFonts w:cs="Times New Roman"/>
          <w:szCs w:val="24"/>
        </w:rPr>
        <w:t>20.2. informāciju par to, kā un kad galvenais fonds informē pakārtoto fondu par galvenā fonda ieguldījumu pārvaldīšanas vai risku kontroles funkcijas deleģēšanu trešajai personai;</w:t>
      </w:r>
    </w:p>
    <w:p w14:paraId="49B3E787" w14:textId="77777777" w:rsidR="00C92C03" w:rsidRPr="00C92C03" w:rsidRDefault="00C92C03" w:rsidP="00C92C03">
      <w:pPr>
        <w:jc w:val="both"/>
        <w:rPr>
          <w:rFonts w:cs="Times New Roman"/>
          <w:szCs w:val="24"/>
        </w:rPr>
      </w:pPr>
      <w:r w:rsidRPr="00C92C03">
        <w:rPr>
          <w:rFonts w:cs="Times New Roman"/>
          <w:szCs w:val="24"/>
        </w:rPr>
        <w:t>20.3. ja nepieciešams, informāciju par to, kā un kad galvenais fonds iesniedz pakārtotajam fondam galveno fondu pārvaldošās sabiedrības iekšējās kontroles procedūras, piemēram, par risku pārvaldīšanas procesu, un tā darbības atbilstības ziņojumu;</w:t>
      </w:r>
    </w:p>
    <w:p w14:paraId="15C60967" w14:textId="77777777" w:rsidR="00C92C03" w:rsidRPr="00C92C03" w:rsidRDefault="00C92C03" w:rsidP="00C92C03">
      <w:pPr>
        <w:jc w:val="both"/>
        <w:rPr>
          <w:rFonts w:cs="Times New Roman"/>
          <w:szCs w:val="24"/>
        </w:rPr>
      </w:pPr>
      <w:r w:rsidRPr="00C92C03">
        <w:rPr>
          <w:rFonts w:cs="Times New Roman"/>
          <w:szCs w:val="24"/>
        </w:rPr>
        <w:t>20.4. norādi, kādu informāciju galvenais fonds paziņo pakārtotajam fondam par galvenā fonda darbību regulējošo normatīvo aktu, pārvaldes nolikuma un vienošanās pārkāpumiem, kā arī šādas informācijas paziņošanas veidu un termiņu;</w:t>
      </w:r>
    </w:p>
    <w:p w14:paraId="69636259" w14:textId="77777777" w:rsidR="00C92C03" w:rsidRPr="00C92C03" w:rsidRDefault="00C92C03" w:rsidP="00C92C03">
      <w:pPr>
        <w:jc w:val="both"/>
        <w:rPr>
          <w:rFonts w:cs="Times New Roman"/>
          <w:szCs w:val="24"/>
        </w:rPr>
      </w:pPr>
      <w:r w:rsidRPr="00C92C03">
        <w:rPr>
          <w:rFonts w:cs="Times New Roman"/>
          <w:szCs w:val="24"/>
        </w:rPr>
        <w:t>20.5. ja riska ierobežošanas nolūkā pakārtotais fonds veic darījumus ar atvasinātajiem finanšu instrumentiem, informāciju par to, kā un kad galvenais fonds sniegs pakārtotajam fondam informāciju par savu kopējo risku, kas izriet no darījumiem ar atvasinātajiem finanšu instrumentiem, lai pakārtotais fonds varētu aprēķināt savu kopējo risku atbilstoši Likuma </w:t>
      </w:r>
      <w:hyperlink r:id="rId27" w:anchor="p71_1" w:history="1">
        <w:r w:rsidRPr="00C92C03">
          <w:rPr>
            <w:rStyle w:val="Hipersaite"/>
            <w:rFonts w:cs="Times New Roman"/>
            <w:color w:val="auto"/>
            <w:szCs w:val="24"/>
          </w:rPr>
          <w:t>71.</w:t>
        </w:r>
        <w:r w:rsidRPr="00C92C03">
          <w:rPr>
            <w:rStyle w:val="Hipersaite"/>
            <w:rFonts w:cs="Times New Roman"/>
            <w:color w:val="auto"/>
            <w:szCs w:val="24"/>
            <w:vertAlign w:val="superscript"/>
          </w:rPr>
          <w:t>1</w:t>
        </w:r>
      </w:hyperlink>
      <w:r w:rsidRPr="00C92C03">
        <w:rPr>
          <w:rFonts w:cs="Times New Roman"/>
          <w:szCs w:val="24"/>
        </w:rPr>
        <w:t> panta otrajā daļā noteiktajam;</w:t>
      </w:r>
    </w:p>
    <w:p w14:paraId="24C0D76F" w14:textId="77777777" w:rsidR="00C92C03" w:rsidRPr="00C92C03" w:rsidRDefault="00C92C03" w:rsidP="00C92C03">
      <w:pPr>
        <w:jc w:val="both"/>
        <w:rPr>
          <w:rFonts w:cs="Times New Roman"/>
          <w:szCs w:val="24"/>
        </w:rPr>
      </w:pPr>
      <w:r w:rsidRPr="00C92C03">
        <w:rPr>
          <w:rFonts w:cs="Times New Roman"/>
          <w:szCs w:val="24"/>
        </w:rPr>
        <w:t>20.6. norādi par to, ka galvenais fonds informē pakārtoto fondu par jebkuru citu vienošanos, kas noslēgta ar trešajām personām par informācijas apmaiņu, un nepieciešamības gadījumā – norādi, kā un kad galvenais fonds informē pakārtoto fondu par šādas vienošanās saturu.</w:t>
      </w:r>
    </w:p>
    <w:p w14:paraId="151594C5" w14:textId="77777777" w:rsidR="00C92C03" w:rsidRPr="00C92C03" w:rsidRDefault="00C92C03" w:rsidP="00C92C03">
      <w:pPr>
        <w:jc w:val="both"/>
        <w:rPr>
          <w:rFonts w:cs="Times New Roman"/>
          <w:b/>
          <w:bCs/>
          <w:szCs w:val="24"/>
        </w:rPr>
      </w:pPr>
      <w:bookmarkStart w:id="96" w:name="n3.1.3"/>
      <w:bookmarkStart w:id="97" w:name="n-1385677"/>
      <w:bookmarkEnd w:id="96"/>
      <w:bookmarkEnd w:id="97"/>
      <w:r w:rsidRPr="00C92C03">
        <w:rPr>
          <w:rFonts w:cs="Times New Roman"/>
          <w:b/>
          <w:bCs/>
          <w:szCs w:val="24"/>
        </w:rPr>
        <w:t>3.1.3. Pakārtotā fonda veiktie ieguldījumi un to izņemšana</w:t>
      </w:r>
    </w:p>
    <w:p w14:paraId="77F8FC11" w14:textId="77777777" w:rsidR="00C92C03" w:rsidRPr="00C92C03" w:rsidRDefault="00C92C03" w:rsidP="00C92C03">
      <w:pPr>
        <w:jc w:val="both"/>
        <w:rPr>
          <w:rFonts w:cs="Times New Roman"/>
          <w:szCs w:val="24"/>
        </w:rPr>
      </w:pPr>
      <w:bookmarkStart w:id="98" w:name="p21"/>
      <w:bookmarkStart w:id="99" w:name="p-1385679"/>
      <w:bookmarkEnd w:id="98"/>
      <w:bookmarkEnd w:id="99"/>
      <w:r w:rsidRPr="00C92C03">
        <w:rPr>
          <w:rFonts w:cs="Times New Roman"/>
          <w:szCs w:val="24"/>
        </w:rPr>
        <w:t>21. Vienošanās tekstā attiecībā uz pakārtotā fonda ieguldījumiem galvenā fonda ieguldījumu apliecībās un šo ieguldījumu izņemšanu iekļauj:</w:t>
      </w:r>
    </w:p>
    <w:p w14:paraId="25EB025A" w14:textId="77777777" w:rsidR="00C92C03" w:rsidRPr="00C92C03" w:rsidRDefault="00C92C03" w:rsidP="00C92C03">
      <w:pPr>
        <w:jc w:val="both"/>
        <w:rPr>
          <w:rFonts w:cs="Times New Roman"/>
          <w:szCs w:val="24"/>
        </w:rPr>
      </w:pPr>
      <w:r w:rsidRPr="00C92C03">
        <w:rPr>
          <w:rFonts w:cs="Times New Roman"/>
          <w:szCs w:val="24"/>
        </w:rPr>
        <w:t>21.1. galvenā fonda apliecību klases, kuras ir pieejamas pakārtotajam fondam ieguldījumu veikšanai;</w:t>
      </w:r>
    </w:p>
    <w:p w14:paraId="43C5F902" w14:textId="77777777" w:rsidR="00C92C03" w:rsidRPr="00C92C03" w:rsidRDefault="00C92C03" w:rsidP="00C92C03">
      <w:pPr>
        <w:jc w:val="both"/>
        <w:rPr>
          <w:rFonts w:cs="Times New Roman"/>
          <w:szCs w:val="24"/>
        </w:rPr>
      </w:pPr>
      <w:r w:rsidRPr="00C92C03">
        <w:rPr>
          <w:rFonts w:cs="Times New Roman"/>
          <w:szCs w:val="24"/>
        </w:rPr>
        <w:t>21.2. informāciju par maksājumiem un izdevumiem, kas jāsedz pakārtotajam fondam, un sīkāku informāciju par jebkādu maksu vai izmaksu atlaidi vai abpusēju maksām piešķirtu atlaidi (</w:t>
      </w:r>
      <w:proofErr w:type="spellStart"/>
      <w:r w:rsidRPr="00C92C03">
        <w:rPr>
          <w:rFonts w:cs="Times New Roman"/>
          <w:i/>
          <w:iCs/>
          <w:szCs w:val="24"/>
        </w:rPr>
        <w:t>retrocession</w:t>
      </w:r>
      <w:proofErr w:type="spellEnd"/>
      <w:r w:rsidRPr="00C92C03">
        <w:rPr>
          <w:rFonts w:cs="Times New Roman"/>
          <w:i/>
          <w:iCs/>
          <w:szCs w:val="24"/>
        </w:rPr>
        <w:t xml:space="preserve"> of </w:t>
      </w:r>
      <w:proofErr w:type="spellStart"/>
      <w:r w:rsidRPr="00C92C03">
        <w:rPr>
          <w:rFonts w:cs="Times New Roman"/>
          <w:i/>
          <w:iCs/>
          <w:szCs w:val="24"/>
        </w:rPr>
        <w:t>charges</w:t>
      </w:r>
      <w:proofErr w:type="spellEnd"/>
      <w:r w:rsidRPr="00C92C03">
        <w:rPr>
          <w:rFonts w:cs="Times New Roman"/>
          <w:szCs w:val="24"/>
        </w:rPr>
        <w:t>);</w:t>
      </w:r>
    </w:p>
    <w:p w14:paraId="1CEE920D" w14:textId="77777777" w:rsidR="00C92C03" w:rsidRPr="00C92C03" w:rsidRDefault="00C92C03" w:rsidP="00C92C03">
      <w:pPr>
        <w:jc w:val="both"/>
        <w:rPr>
          <w:rFonts w:cs="Times New Roman"/>
          <w:szCs w:val="24"/>
        </w:rPr>
      </w:pPr>
      <w:r w:rsidRPr="00C92C03">
        <w:rPr>
          <w:rFonts w:cs="Times New Roman"/>
          <w:szCs w:val="24"/>
        </w:rPr>
        <w:t>21.3. ja nepieciešams, kārtību, kādā pakārtotā fonda attiecīgie aktīvi sākotnēji vai turpmāk var tikt nodoti galvenajam fondam.</w:t>
      </w:r>
    </w:p>
    <w:p w14:paraId="0765CBC7" w14:textId="77777777" w:rsidR="00C92C03" w:rsidRPr="00C92C03" w:rsidRDefault="00C92C03" w:rsidP="00C92C03">
      <w:pPr>
        <w:jc w:val="both"/>
        <w:rPr>
          <w:rFonts w:cs="Times New Roman"/>
          <w:b/>
          <w:bCs/>
          <w:szCs w:val="24"/>
        </w:rPr>
      </w:pPr>
      <w:bookmarkStart w:id="100" w:name="n3.1.4"/>
      <w:bookmarkStart w:id="101" w:name="n-1385680"/>
      <w:bookmarkEnd w:id="100"/>
      <w:bookmarkEnd w:id="101"/>
      <w:r w:rsidRPr="00C92C03">
        <w:rPr>
          <w:rFonts w:cs="Times New Roman"/>
          <w:b/>
          <w:bCs/>
          <w:szCs w:val="24"/>
        </w:rPr>
        <w:t>3.1.4. Pasākumi, kas ietekmē darījumu noteikumus</w:t>
      </w:r>
    </w:p>
    <w:p w14:paraId="6747369B" w14:textId="77777777" w:rsidR="00C92C03" w:rsidRPr="00C92C03" w:rsidRDefault="00C92C03" w:rsidP="00C92C03">
      <w:pPr>
        <w:jc w:val="both"/>
        <w:rPr>
          <w:rFonts w:cs="Times New Roman"/>
          <w:szCs w:val="24"/>
        </w:rPr>
      </w:pPr>
      <w:bookmarkStart w:id="102" w:name="p22"/>
      <w:bookmarkStart w:id="103" w:name="p-1385681"/>
      <w:bookmarkEnd w:id="102"/>
      <w:bookmarkEnd w:id="103"/>
      <w:r w:rsidRPr="00C92C03">
        <w:rPr>
          <w:rFonts w:cs="Times New Roman"/>
          <w:szCs w:val="24"/>
        </w:rPr>
        <w:t>22. Vienošanās tekstā attiecībā uz pasākumiem, kas ietekmē darījumu noteikumus, iekļauj:</w:t>
      </w:r>
    </w:p>
    <w:p w14:paraId="3206C3AF" w14:textId="77777777" w:rsidR="00C92C03" w:rsidRPr="00C92C03" w:rsidRDefault="00C92C03" w:rsidP="00C92C03">
      <w:pPr>
        <w:jc w:val="both"/>
        <w:rPr>
          <w:rFonts w:cs="Times New Roman"/>
          <w:szCs w:val="24"/>
        </w:rPr>
      </w:pPr>
      <w:r w:rsidRPr="00C92C03">
        <w:rPr>
          <w:rFonts w:cs="Times New Roman"/>
          <w:szCs w:val="24"/>
        </w:rPr>
        <w:lastRenderedPageBreak/>
        <w:t>22.1. kārtību un termiņus, kādos tiek paziņots par galvenā fonda un pakārtotā fonda ieguldījumu apliecību pārdošanas un atpakaļpirkšanas pagaidu pārtraukšanu un atjaunošanu;</w:t>
      </w:r>
    </w:p>
    <w:p w14:paraId="488DCF37" w14:textId="77777777" w:rsidR="00C92C03" w:rsidRPr="00C92C03" w:rsidRDefault="00C92C03" w:rsidP="00C92C03">
      <w:pPr>
        <w:jc w:val="both"/>
        <w:rPr>
          <w:rFonts w:cs="Times New Roman"/>
          <w:szCs w:val="24"/>
        </w:rPr>
      </w:pPr>
      <w:r w:rsidRPr="00C92C03">
        <w:rPr>
          <w:rFonts w:cs="Times New Roman"/>
          <w:szCs w:val="24"/>
        </w:rPr>
        <w:t>22.2. kārtību, kā tiek paziņots par kļūdām galvenā fonda ieguldījumu apliecību vērtības aprēķinos, kā arī minēto kļūdu novēršanas kārtību.</w:t>
      </w:r>
    </w:p>
    <w:p w14:paraId="03534521" w14:textId="77777777" w:rsidR="00C92C03" w:rsidRPr="00C92C03" w:rsidRDefault="00C92C03" w:rsidP="00C92C03">
      <w:pPr>
        <w:jc w:val="both"/>
        <w:rPr>
          <w:rFonts w:cs="Times New Roman"/>
          <w:b/>
          <w:bCs/>
          <w:szCs w:val="24"/>
        </w:rPr>
      </w:pPr>
      <w:bookmarkStart w:id="104" w:name="n3.1.5"/>
      <w:bookmarkStart w:id="105" w:name="n-1385682"/>
      <w:bookmarkEnd w:id="104"/>
      <w:bookmarkEnd w:id="105"/>
      <w:r w:rsidRPr="00C92C03">
        <w:rPr>
          <w:rFonts w:cs="Times New Roman"/>
          <w:b/>
          <w:bCs/>
          <w:szCs w:val="24"/>
        </w:rPr>
        <w:t>3.1.5. Fondu pārskatu sagatavošana</w:t>
      </w:r>
    </w:p>
    <w:p w14:paraId="2C8FB5CB" w14:textId="77777777" w:rsidR="00C92C03" w:rsidRPr="00C92C03" w:rsidRDefault="00C92C03" w:rsidP="00C92C03">
      <w:pPr>
        <w:jc w:val="both"/>
        <w:rPr>
          <w:rFonts w:cs="Times New Roman"/>
          <w:szCs w:val="24"/>
        </w:rPr>
      </w:pPr>
      <w:bookmarkStart w:id="106" w:name="p23"/>
      <w:bookmarkStart w:id="107" w:name="p-1385683"/>
      <w:bookmarkEnd w:id="106"/>
      <w:bookmarkEnd w:id="107"/>
      <w:r w:rsidRPr="00C92C03">
        <w:rPr>
          <w:rFonts w:cs="Times New Roman"/>
          <w:szCs w:val="24"/>
        </w:rPr>
        <w:t>23. Vienošanās tekstā attiecībā uz fondu pārskatu sagatavošanu iekļauj:</w:t>
      </w:r>
    </w:p>
    <w:p w14:paraId="203DE612" w14:textId="77777777" w:rsidR="00C92C03" w:rsidRPr="00C92C03" w:rsidRDefault="00C92C03" w:rsidP="00C92C03">
      <w:pPr>
        <w:jc w:val="both"/>
        <w:rPr>
          <w:rFonts w:cs="Times New Roman"/>
          <w:szCs w:val="24"/>
        </w:rPr>
      </w:pPr>
      <w:r w:rsidRPr="00C92C03">
        <w:rPr>
          <w:rFonts w:cs="Times New Roman"/>
          <w:szCs w:val="24"/>
        </w:rPr>
        <w:t>23.1. ja pakārtotajam fondam un galvenajam fondam ir vienāds pārskata gads, pārskatu sagatavošanas saskaņošanas kārtību;</w:t>
      </w:r>
    </w:p>
    <w:p w14:paraId="01B0094C" w14:textId="77777777" w:rsidR="00C92C03" w:rsidRPr="00C92C03" w:rsidRDefault="00C92C03" w:rsidP="00C92C03">
      <w:pPr>
        <w:jc w:val="both"/>
        <w:rPr>
          <w:rFonts w:cs="Times New Roman"/>
          <w:szCs w:val="24"/>
        </w:rPr>
      </w:pPr>
      <w:r w:rsidRPr="00C92C03">
        <w:rPr>
          <w:rFonts w:cs="Times New Roman"/>
          <w:szCs w:val="24"/>
        </w:rPr>
        <w:t>23.2. ja pakārtotajam fondam un galvenajam fondam ir atšķirīgs pārskata gads, kārtību, kādā pakārtotais fonds var iegūt no galvenā fonda nepieciešamo informāciju, lai tas varētu savlaicīgi sagatavot savus periodiskos pārskatus, vienlaikus nodrošinot, ka galvenā fonda zvērināts revidents var sagatavot revidenta ziņojumu pakārtotā fonda pārskata gada pēdējā dienā atbilstoši Likuma </w:t>
      </w:r>
      <w:hyperlink r:id="rId28" w:anchor="p71_4" w:history="1">
        <w:r w:rsidRPr="00C92C03">
          <w:rPr>
            <w:rStyle w:val="Hipersaite"/>
            <w:rFonts w:cs="Times New Roman"/>
            <w:color w:val="auto"/>
            <w:szCs w:val="24"/>
          </w:rPr>
          <w:t>71.</w:t>
        </w:r>
        <w:r w:rsidRPr="00C92C03">
          <w:rPr>
            <w:rStyle w:val="Hipersaite"/>
            <w:rFonts w:cs="Times New Roman"/>
            <w:color w:val="auto"/>
            <w:szCs w:val="24"/>
            <w:vertAlign w:val="superscript"/>
          </w:rPr>
          <w:t>4</w:t>
        </w:r>
      </w:hyperlink>
      <w:r w:rsidRPr="00C92C03">
        <w:rPr>
          <w:rFonts w:cs="Times New Roman"/>
          <w:szCs w:val="24"/>
        </w:rPr>
        <w:t> panta astotajai daļai.</w:t>
      </w:r>
    </w:p>
    <w:p w14:paraId="59616A65" w14:textId="77777777" w:rsidR="00C92C03" w:rsidRPr="00C92C03" w:rsidRDefault="00C92C03" w:rsidP="00C92C03">
      <w:pPr>
        <w:jc w:val="both"/>
        <w:rPr>
          <w:rFonts w:cs="Times New Roman"/>
          <w:b/>
          <w:bCs/>
          <w:szCs w:val="24"/>
        </w:rPr>
      </w:pPr>
      <w:bookmarkStart w:id="108" w:name="n3.1.6"/>
      <w:bookmarkStart w:id="109" w:name="n-1385684"/>
      <w:bookmarkEnd w:id="108"/>
      <w:bookmarkEnd w:id="109"/>
      <w:r w:rsidRPr="00C92C03">
        <w:rPr>
          <w:rFonts w:cs="Times New Roman"/>
          <w:b/>
          <w:bCs/>
          <w:szCs w:val="24"/>
        </w:rPr>
        <w:t>3.1.6. Izmaiņas vispārīgajos darījumu noteikumos</w:t>
      </w:r>
    </w:p>
    <w:p w14:paraId="093B90F8" w14:textId="77777777" w:rsidR="00C92C03" w:rsidRPr="00C92C03" w:rsidRDefault="00C92C03" w:rsidP="00C92C03">
      <w:pPr>
        <w:jc w:val="both"/>
        <w:rPr>
          <w:rFonts w:cs="Times New Roman"/>
          <w:szCs w:val="24"/>
        </w:rPr>
      </w:pPr>
      <w:bookmarkStart w:id="110" w:name="p24"/>
      <w:bookmarkStart w:id="111" w:name="p-1385685"/>
      <w:bookmarkEnd w:id="110"/>
      <w:bookmarkEnd w:id="111"/>
      <w:r w:rsidRPr="00C92C03">
        <w:rPr>
          <w:rFonts w:cs="Times New Roman"/>
          <w:szCs w:val="24"/>
        </w:rPr>
        <w:t>24. Vienošanās tekstā attiecībā uz izmaiņām vispārīgajos darījumu noteikumos iekļauj kārtību un termiņus:</w:t>
      </w:r>
    </w:p>
    <w:p w14:paraId="4D353044" w14:textId="77777777" w:rsidR="00C92C03" w:rsidRPr="00C92C03" w:rsidRDefault="00C92C03" w:rsidP="00C92C03">
      <w:pPr>
        <w:jc w:val="both"/>
        <w:rPr>
          <w:rFonts w:cs="Times New Roman"/>
          <w:szCs w:val="24"/>
        </w:rPr>
      </w:pPr>
      <w:r w:rsidRPr="00C92C03">
        <w:rPr>
          <w:rFonts w:cs="Times New Roman"/>
          <w:szCs w:val="24"/>
        </w:rPr>
        <w:t>24.1. kādos galvenais fonds ziņo par grozījumiem galvenā fonda pārvaldes nolikumā, prospektā vai ieguldītājiem paredzētajā pamatinformācijā, ja šī paziņošanas kārtība atšķiras no galvenā fonda pārvaldes nolikumā vai prospektā noteiktās kārtības;</w:t>
      </w:r>
    </w:p>
    <w:p w14:paraId="0C89870F" w14:textId="77777777" w:rsidR="00C92C03" w:rsidRPr="00C92C03" w:rsidRDefault="00C92C03" w:rsidP="00C92C03">
      <w:pPr>
        <w:jc w:val="both"/>
        <w:rPr>
          <w:rFonts w:cs="Times New Roman"/>
          <w:szCs w:val="24"/>
        </w:rPr>
      </w:pPr>
      <w:r w:rsidRPr="00C92C03">
        <w:rPr>
          <w:rFonts w:cs="Times New Roman"/>
          <w:szCs w:val="24"/>
        </w:rPr>
        <w:t>24.2. kādos galvenais fonds paziņo par plānotu vai ierosinātu likvidāciju, apvienošanu vai sadalīšanu;</w:t>
      </w:r>
    </w:p>
    <w:p w14:paraId="130F0293" w14:textId="77777777" w:rsidR="00C92C03" w:rsidRPr="00C92C03" w:rsidRDefault="00C92C03" w:rsidP="00C92C03">
      <w:pPr>
        <w:jc w:val="both"/>
        <w:rPr>
          <w:rFonts w:cs="Times New Roman"/>
          <w:szCs w:val="24"/>
        </w:rPr>
      </w:pPr>
      <w:r w:rsidRPr="00C92C03">
        <w:rPr>
          <w:rFonts w:cs="Times New Roman"/>
          <w:szCs w:val="24"/>
        </w:rPr>
        <w:t>24.3. kādos fondi paziņo viens otram par plānoto vai esošo neatbilstību prasībām, lai darbotos attiecīgi kā pakārtotais fonds vai galvenais fonds;</w:t>
      </w:r>
    </w:p>
    <w:p w14:paraId="41E276C0" w14:textId="77777777" w:rsidR="00C92C03" w:rsidRPr="00C92C03" w:rsidRDefault="00C92C03" w:rsidP="00C92C03">
      <w:pPr>
        <w:jc w:val="both"/>
        <w:rPr>
          <w:rFonts w:cs="Times New Roman"/>
          <w:szCs w:val="24"/>
        </w:rPr>
      </w:pPr>
      <w:r w:rsidRPr="00C92C03">
        <w:rPr>
          <w:rFonts w:cs="Times New Roman"/>
          <w:szCs w:val="24"/>
        </w:rPr>
        <w:t>24.4. kādos fondi paziņo viens otram par plānoto fondu pārvaldošās sabiedrības, turētājbankas, zvērināta revidenta vai trešās personas, kas ir pilnvarota veikt fonda ieguldījumu vai riska pārvaldīšanas funkcijas, maiņu;</w:t>
      </w:r>
    </w:p>
    <w:p w14:paraId="27F28A2E" w14:textId="77777777" w:rsidR="00C92C03" w:rsidRPr="00C92C03" w:rsidRDefault="00C92C03" w:rsidP="00C92C03">
      <w:pPr>
        <w:jc w:val="both"/>
        <w:rPr>
          <w:rFonts w:cs="Times New Roman"/>
          <w:szCs w:val="24"/>
        </w:rPr>
      </w:pPr>
      <w:r w:rsidRPr="00C92C03">
        <w:rPr>
          <w:rFonts w:cs="Times New Roman"/>
          <w:szCs w:val="24"/>
        </w:rPr>
        <w:t>24.5. kādos galvenais fonds sniedz paziņojumus par citām izmaiņām vispārīgajos darījumu noteikumos.</w:t>
      </w:r>
    </w:p>
    <w:p w14:paraId="1EABC5CE" w14:textId="77777777" w:rsidR="00C92C03" w:rsidRPr="00C92C03" w:rsidRDefault="00C92C03" w:rsidP="00C92C03">
      <w:pPr>
        <w:jc w:val="both"/>
        <w:rPr>
          <w:rFonts w:cs="Times New Roman"/>
          <w:b/>
          <w:bCs/>
          <w:szCs w:val="24"/>
        </w:rPr>
      </w:pPr>
      <w:bookmarkStart w:id="112" w:name="n3.2"/>
      <w:bookmarkStart w:id="113" w:name="n-1385686"/>
      <w:bookmarkEnd w:id="112"/>
      <w:bookmarkEnd w:id="113"/>
      <w:r w:rsidRPr="00C92C03">
        <w:rPr>
          <w:rFonts w:cs="Times New Roman"/>
          <w:b/>
          <w:bCs/>
          <w:szCs w:val="24"/>
        </w:rPr>
        <w:t>3.2. Iekšējo noteikumu saturs</w:t>
      </w:r>
    </w:p>
    <w:p w14:paraId="3ED02110" w14:textId="77777777" w:rsidR="00C92C03" w:rsidRPr="00C92C03" w:rsidRDefault="00C92C03" w:rsidP="00C92C03">
      <w:pPr>
        <w:jc w:val="both"/>
        <w:rPr>
          <w:rFonts w:cs="Times New Roman"/>
          <w:b/>
          <w:bCs/>
          <w:szCs w:val="24"/>
        </w:rPr>
      </w:pPr>
      <w:bookmarkStart w:id="114" w:name="n3.2.1"/>
      <w:bookmarkStart w:id="115" w:name="n-1385687"/>
      <w:bookmarkEnd w:id="114"/>
      <w:bookmarkEnd w:id="115"/>
      <w:r w:rsidRPr="00C92C03">
        <w:rPr>
          <w:rFonts w:cs="Times New Roman"/>
          <w:b/>
          <w:bCs/>
          <w:szCs w:val="24"/>
        </w:rPr>
        <w:t>3.2.1. Vispārīgie darījumu noteikumi</w:t>
      </w:r>
    </w:p>
    <w:p w14:paraId="5191499D" w14:textId="77777777" w:rsidR="00C92C03" w:rsidRPr="00C92C03" w:rsidRDefault="00C92C03" w:rsidP="00C92C03">
      <w:pPr>
        <w:jc w:val="both"/>
        <w:rPr>
          <w:rFonts w:cs="Times New Roman"/>
          <w:szCs w:val="24"/>
        </w:rPr>
      </w:pPr>
      <w:bookmarkStart w:id="116" w:name="p25"/>
      <w:bookmarkStart w:id="117" w:name="p-1385688"/>
      <w:bookmarkEnd w:id="116"/>
      <w:bookmarkEnd w:id="117"/>
      <w:r w:rsidRPr="00C92C03">
        <w:rPr>
          <w:rFonts w:cs="Times New Roman"/>
          <w:szCs w:val="24"/>
        </w:rPr>
        <w:t>25. Iekšējos noteikumos par pakārtotā fonda un galvenā fonda darbības nosacījumiem, kas norādīti Likuma 71.</w:t>
      </w:r>
      <w:r w:rsidRPr="00C92C03">
        <w:rPr>
          <w:rFonts w:cs="Times New Roman"/>
          <w:szCs w:val="24"/>
          <w:vertAlign w:val="superscript"/>
        </w:rPr>
        <w:t>3</w:t>
      </w:r>
      <w:r w:rsidRPr="00C92C03">
        <w:rPr>
          <w:rFonts w:cs="Times New Roman"/>
          <w:szCs w:val="24"/>
        </w:rPr>
        <w:t> panta pirmajā daļā, (turpmāk – iekšējie noteikumi) attiecībā uz vispārīgajiem darījumu noteikumiem iekļauj vismaz:</w:t>
      </w:r>
    </w:p>
    <w:p w14:paraId="4DC1EDF7" w14:textId="77777777" w:rsidR="00C92C03" w:rsidRPr="00C92C03" w:rsidRDefault="00C92C03" w:rsidP="00C92C03">
      <w:pPr>
        <w:jc w:val="both"/>
        <w:rPr>
          <w:rFonts w:cs="Times New Roman"/>
          <w:szCs w:val="24"/>
        </w:rPr>
      </w:pPr>
      <w:r w:rsidRPr="00C92C03">
        <w:rPr>
          <w:rFonts w:cs="Times New Roman"/>
          <w:szCs w:val="24"/>
        </w:rPr>
        <w:t>25.1. informāciju par fondu neto aktīvu vērtības aprēķināšanas un ieguldījumu apliecību cenas publicēšanas biežumu un termiņiem;</w:t>
      </w:r>
    </w:p>
    <w:p w14:paraId="23D30615" w14:textId="77777777" w:rsidR="00C92C03" w:rsidRPr="00C92C03" w:rsidRDefault="00C92C03" w:rsidP="00C92C03">
      <w:pPr>
        <w:jc w:val="both"/>
        <w:rPr>
          <w:rFonts w:cs="Times New Roman"/>
          <w:szCs w:val="24"/>
        </w:rPr>
      </w:pPr>
      <w:r w:rsidRPr="00C92C03">
        <w:rPr>
          <w:rFonts w:cs="Times New Roman"/>
          <w:szCs w:val="24"/>
        </w:rPr>
        <w:t>25.2. pakārtotā fonda darījumu rīkojumu iesniegšanas kārtību un vajadzības gadījumā darījuma izpildē iesaistīto trešo personu pienākumus;</w:t>
      </w:r>
    </w:p>
    <w:p w14:paraId="719D15F0" w14:textId="3A4C235B" w:rsidR="00C92C03" w:rsidRPr="00C92C03" w:rsidRDefault="00C92C03" w:rsidP="00C92C03">
      <w:pPr>
        <w:jc w:val="both"/>
        <w:rPr>
          <w:rFonts w:cs="Times New Roman"/>
          <w:szCs w:val="24"/>
        </w:rPr>
      </w:pPr>
      <w:r w:rsidRPr="00C92C03">
        <w:rPr>
          <w:rFonts w:cs="Times New Roman"/>
          <w:szCs w:val="24"/>
        </w:rPr>
        <w:t xml:space="preserve">25.3. ja viena vai abu fondu ieguldījumu apliecības ir iekļautas </w:t>
      </w:r>
      <w:del w:id="118" w:author="Elīna Dejus" w:date="2025-10-28T17:31:00Z" w16du:dateUtc="2025-10-28T15:31:00Z">
        <w:r w:rsidRPr="00C92C03" w:rsidDel="00164563">
          <w:rPr>
            <w:rFonts w:cs="Times New Roman"/>
            <w:szCs w:val="24"/>
          </w:rPr>
          <w:delText xml:space="preserve">regulētā tirgus oficiālajā sarakstā vai tiek </w:delText>
        </w:r>
      </w:del>
      <w:r w:rsidRPr="00C92C03">
        <w:rPr>
          <w:rFonts w:cs="Times New Roman"/>
          <w:szCs w:val="24"/>
        </w:rPr>
        <w:t>tir</w:t>
      </w:r>
      <w:ins w:id="119" w:author="Elīna Dejus" w:date="2025-10-28T17:31:00Z" w16du:dateUtc="2025-10-28T15:31:00Z">
        <w:r w:rsidR="00164563">
          <w:rPr>
            <w:rFonts w:cs="Times New Roman"/>
            <w:szCs w:val="24"/>
          </w:rPr>
          <w:t>dzniecībai</w:t>
        </w:r>
      </w:ins>
      <w:del w:id="120" w:author="Elīna Dejus" w:date="2025-10-28T17:31:00Z" w16du:dateUtc="2025-10-28T15:31:00Z">
        <w:r w:rsidRPr="00C92C03" w:rsidDel="00164563">
          <w:rPr>
            <w:rFonts w:cs="Times New Roman"/>
            <w:szCs w:val="24"/>
          </w:rPr>
          <w:delText>gotas</w:delText>
        </w:r>
      </w:del>
      <w:r w:rsidRPr="00C92C03">
        <w:rPr>
          <w:rFonts w:cs="Times New Roman"/>
          <w:szCs w:val="24"/>
        </w:rPr>
        <w:t xml:space="preserve"> regulētajā tirgū, nosacījumus, kas jāizpilda šādas tirdzniecības nodrošināšanai;</w:t>
      </w:r>
    </w:p>
    <w:p w14:paraId="325F8EE0" w14:textId="77777777" w:rsidR="00C92C03" w:rsidRPr="00C92C03" w:rsidRDefault="00C92C03" w:rsidP="00C92C03">
      <w:pPr>
        <w:jc w:val="both"/>
        <w:rPr>
          <w:rFonts w:cs="Times New Roman"/>
          <w:szCs w:val="24"/>
        </w:rPr>
      </w:pPr>
      <w:r w:rsidRPr="00C92C03">
        <w:rPr>
          <w:rFonts w:cs="Times New Roman"/>
          <w:szCs w:val="24"/>
        </w:rPr>
        <w:t>25.4. citus noteikumus, lai nodrošinātu atbilstību Likuma </w:t>
      </w:r>
      <w:hyperlink r:id="rId29"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piektās daļas prasībām;</w:t>
      </w:r>
    </w:p>
    <w:p w14:paraId="16F8F66D" w14:textId="77777777" w:rsidR="00C92C03" w:rsidRPr="00C92C03" w:rsidRDefault="00C92C03" w:rsidP="00C92C03">
      <w:pPr>
        <w:jc w:val="both"/>
        <w:rPr>
          <w:rFonts w:cs="Times New Roman"/>
          <w:szCs w:val="24"/>
        </w:rPr>
      </w:pPr>
      <w:r w:rsidRPr="00C92C03">
        <w:rPr>
          <w:rFonts w:cs="Times New Roman"/>
          <w:szCs w:val="24"/>
        </w:rPr>
        <w:t>25.5. ja pakārtotā fonda un galvenā fonda ieguldījumu apliecību vērtība ir noteikta dažādās valūtās, valūtas konvertācijas kārtību darījumu rīkojumu izpildes procesā;</w:t>
      </w:r>
    </w:p>
    <w:p w14:paraId="68127F46" w14:textId="77777777" w:rsidR="00C92C03" w:rsidRPr="00C92C03" w:rsidRDefault="00C92C03" w:rsidP="00C92C03">
      <w:pPr>
        <w:jc w:val="both"/>
        <w:rPr>
          <w:rFonts w:cs="Times New Roman"/>
          <w:szCs w:val="24"/>
        </w:rPr>
      </w:pPr>
      <w:r w:rsidRPr="00C92C03">
        <w:rPr>
          <w:rFonts w:cs="Times New Roman"/>
          <w:szCs w:val="24"/>
        </w:rPr>
        <w:t>25.6. norēķinu kārtību un maksājumu noteikumus, kas saistīti ar galvenā fonda ieguldījumu apliecību iegādi vai atpakaļpirkšanu. Ja puses par to ir vienojušās, norāda, kādos termiņos galvenais fonds var izpildīt atpakaļpirkšanas pieprasījumus, nododot attiecīgos aktīvus pakārtotajam fondam, tai skaitā Likuma </w:t>
      </w:r>
      <w:hyperlink r:id="rId30"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septītajā un vienpadsmitajā daļā noteiktajos gadījumos;</w:t>
      </w:r>
    </w:p>
    <w:p w14:paraId="28A98BCE" w14:textId="77777777" w:rsidR="00C92C03" w:rsidRPr="00C92C03" w:rsidRDefault="00C92C03" w:rsidP="00C92C03">
      <w:pPr>
        <w:jc w:val="both"/>
        <w:rPr>
          <w:rFonts w:cs="Times New Roman"/>
          <w:szCs w:val="24"/>
        </w:rPr>
      </w:pPr>
      <w:r w:rsidRPr="00C92C03">
        <w:rPr>
          <w:rFonts w:cs="Times New Roman"/>
          <w:szCs w:val="24"/>
        </w:rPr>
        <w:t xml:space="preserve">25.7. ja galvenā fonda pārvaldes nolikums vai prospekts dod tiesības vai pilnvaras attiecībā uz galvenā fonda ieguldītājiem un galvenais fonds izvēlas ierobežot vai iepriekš </w:t>
      </w:r>
      <w:r w:rsidRPr="00C92C03">
        <w:rPr>
          <w:rFonts w:cs="Times New Roman"/>
          <w:szCs w:val="24"/>
        </w:rPr>
        <w:lastRenderedPageBreak/>
        <w:t>izmantot visas tiesības un pilnvaras vai to daļu attiecībā uz pakārtoto fondu, nosacījumus, kā tas tiks izmantots.</w:t>
      </w:r>
    </w:p>
    <w:p w14:paraId="0B651C7B" w14:textId="77777777" w:rsidR="00C92C03" w:rsidRPr="00C92C03" w:rsidRDefault="00C92C03" w:rsidP="00C92C03">
      <w:pPr>
        <w:jc w:val="both"/>
        <w:rPr>
          <w:rFonts w:cs="Times New Roman"/>
          <w:b/>
          <w:bCs/>
          <w:szCs w:val="24"/>
        </w:rPr>
      </w:pPr>
      <w:bookmarkStart w:id="121" w:name="n3.2.2"/>
      <w:bookmarkStart w:id="122" w:name="n-1385689"/>
      <w:bookmarkEnd w:id="121"/>
      <w:bookmarkEnd w:id="122"/>
      <w:r w:rsidRPr="00C92C03">
        <w:rPr>
          <w:rFonts w:cs="Times New Roman"/>
          <w:b/>
          <w:bCs/>
          <w:szCs w:val="24"/>
        </w:rPr>
        <w:t>3.2.2. Interešu konflikti</w:t>
      </w:r>
    </w:p>
    <w:p w14:paraId="41024877" w14:textId="77777777" w:rsidR="00C92C03" w:rsidRPr="00C92C03" w:rsidRDefault="00C92C03" w:rsidP="00C92C03">
      <w:pPr>
        <w:jc w:val="both"/>
        <w:rPr>
          <w:rFonts w:cs="Times New Roman"/>
          <w:szCs w:val="24"/>
        </w:rPr>
      </w:pPr>
      <w:bookmarkStart w:id="123" w:name="p26"/>
      <w:bookmarkStart w:id="124" w:name="p-1385690"/>
      <w:bookmarkEnd w:id="123"/>
      <w:bookmarkEnd w:id="124"/>
      <w:r w:rsidRPr="00C92C03">
        <w:rPr>
          <w:rFonts w:cs="Times New Roman"/>
          <w:szCs w:val="24"/>
        </w:rPr>
        <w:t>26. Iekšējos noteikumos attiecībā uz interešu konfliktiem iekļauj nosacījumus, kas mazina iespēju rasties interešu konfliktam starp pakārtoto fondu un galveno fondu vai starp pakārtoto fondu un citiem galvenā fonda ieguldītājiem, ciktāl tos neregulē sabiedrības atbilstoši Likuma prasībām izstrādātā interešu konfliktu novēršanas politika.</w:t>
      </w:r>
    </w:p>
    <w:p w14:paraId="0FA2D666" w14:textId="77777777" w:rsidR="00C92C03" w:rsidRPr="00C92C03" w:rsidRDefault="00C92C03" w:rsidP="00C92C03">
      <w:pPr>
        <w:jc w:val="both"/>
        <w:rPr>
          <w:rFonts w:cs="Times New Roman"/>
          <w:b/>
          <w:bCs/>
          <w:szCs w:val="24"/>
        </w:rPr>
      </w:pPr>
      <w:bookmarkStart w:id="125" w:name="n3.2.3"/>
      <w:bookmarkStart w:id="126" w:name="n-1385691"/>
      <w:bookmarkEnd w:id="125"/>
      <w:bookmarkEnd w:id="126"/>
      <w:r w:rsidRPr="00C92C03">
        <w:rPr>
          <w:rFonts w:cs="Times New Roman"/>
          <w:b/>
          <w:bCs/>
          <w:szCs w:val="24"/>
        </w:rPr>
        <w:t>3.2.3. Pakārtotā fonda veiktie ieguldījumi un to izņemšana</w:t>
      </w:r>
    </w:p>
    <w:p w14:paraId="7507C05F" w14:textId="77777777" w:rsidR="00C92C03" w:rsidRPr="00C92C03" w:rsidRDefault="00C92C03" w:rsidP="00C92C03">
      <w:pPr>
        <w:jc w:val="both"/>
        <w:rPr>
          <w:rFonts w:cs="Times New Roman"/>
          <w:szCs w:val="24"/>
        </w:rPr>
      </w:pPr>
      <w:bookmarkStart w:id="127" w:name="p27"/>
      <w:bookmarkStart w:id="128" w:name="p-1385692"/>
      <w:bookmarkEnd w:id="127"/>
      <w:bookmarkEnd w:id="128"/>
      <w:r w:rsidRPr="00C92C03">
        <w:rPr>
          <w:rFonts w:cs="Times New Roman"/>
          <w:szCs w:val="24"/>
        </w:rPr>
        <w:t>27. Iekšējos noteikumos attiecībā uz pakārtotā fonda veiktajiem ieguldījumiem un to izņemšanu iekļauj vismaz:</w:t>
      </w:r>
    </w:p>
    <w:p w14:paraId="456BFAFE" w14:textId="77777777" w:rsidR="00C92C03" w:rsidRPr="00C92C03" w:rsidRDefault="00C92C03" w:rsidP="00C92C03">
      <w:pPr>
        <w:jc w:val="both"/>
        <w:rPr>
          <w:rFonts w:cs="Times New Roman"/>
          <w:szCs w:val="24"/>
        </w:rPr>
      </w:pPr>
      <w:r w:rsidRPr="00C92C03">
        <w:rPr>
          <w:rFonts w:cs="Times New Roman"/>
          <w:szCs w:val="24"/>
        </w:rPr>
        <w:t>27.1. galvenā fonda apliecību klases, kuras ir pieejamas pakārtotajam fondam ieguldījumu veikšanai;</w:t>
      </w:r>
    </w:p>
    <w:p w14:paraId="5A88AD20" w14:textId="77777777" w:rsidR="00C92C03" w:rsidRPr="00C92C03" w:rsidRDefault="00C92C03" w:rsidP="00C92C03">
      <w:pPr>
        <w:jc w:val="both"/>
        <w:rPr>
          <w:rFonts w:cs="Times New Roman"/>
          <w:szCs w:val="24"/>
        </w:rPr>
      </w:pPr>
      <w:r w:rsidRPr="00C92C03">
        <w:rPr>
          <w:rFonts w:cs="Times New Roman"/>
          <w:szCs w:val="24"/>
        </w:rPr>
        <w:t>27.2. maksājumus un izdevumus, ko sedz pakārtotais fonds, un detalizētu informāciju par jebkādu maksu vai izmaksu atlaidi vai abpusēju maksām piešķirtu atlaidi;</w:t>
      </w:r>
    </w:p>
    <w:p w14:paraId="48669012" w14:textId="77777777" w:rsidR="00C92C03" w:rsidRPr="00C92C03" w:rsidRDefault="00C92C03" w:rsidP="00C92C03">
      <w:pPr>
        <w:jc w:val="both"/>
        <w:rPr>
          <w:rFonts w:cs="Times New Roman"/>
          <w:szCs w:val="24"/>
        </w:rPr>
      </w:pPr>
      <w:r w:rsidRPr="00C92C03">
        <w:rPr>
          <w:rFonts w:cs="Times New Roman"/>
          <w:szCs w:val="24"/>
        </w:rPr>
        <w:t>27.3.  ja nepieciešams, kārtību, kādā pakārtotā fonda attiecīgie aktīvi sākotnēji vai turpmāk var tikt nodoti galvenajam fondam.</w:t>
      </w:r>
    </w:p>
    <w:p w14:paraId="21B1EE83" w14:textId="77777777" w:rsidR="00C92C03" w:rsidRPr="00C92C03" w:rsidRDefault="00C92C03" w:rsidP="00C92C03">
      <w:pPr>
        <w:jc w:val="both"/>
        <w:rPr>
          <w:rFonts w:cs="Times New Roman"/>
          <w:b/>
          <w:bCs/>
          <w:szCs w:val="24"/>
        </w:rPr>
      </w:pPr>
      <w:bookmarkStart w:id="129" w:name="n3.2.4"/>
      <w:bookmarkStart w:id="130" w:name="n-1385693"/>
      <w:bookmarkEnd w:id="129"/>
      <w:bookmarkEnd w:id="130"/>
      <w:r w:rsidRPr="00C92C03">
        <w:rPr>
          <w:rFonts w:cs="Times New Roman"/>
          <w:b/>
          <w:bCs/>
          <w:szCs w:val="24"/>
        </w:rPr>
        <w:t>3.2.4. Pasākumi, kas ietekmē darījumu noteikumus</w:t>
      </w:r>
    </w:p>
    <w:p w14:paraId="4217E79D" w14:textId="77777777" w:rsidR="00C92C03" w:rsidRPr="00C92C03" w:rsidRDefault="00C92C03" w:rsidP="00C92C03">
      <w:pPr>
        <w:jc w:val="both"/>
        <w:rPr>
          <w:rFonts w:cs="Times New Roman"/>
          <w:szCs w:val="24"/>
        </w:rPr>
      </w:pPr>
      <w:bookmarkStart w:id="131" w:name="p28"/>
      <w:bookmarkStart w:id="132" w:name="p-1385694"/>
      <w:bookmarkEnd w:id="131"/>
      <w:bookmarkEnd w:id="132"/>
      <w:r w:rsidRPr="00C92C03">
        <w:rPr>
          <w:rFonts w:cs="Times New Roman"/>
          <w:szCs w:val="24"/>
        </w:rPr>
        <w:t>28. Iekšējos noteikumos attiecībā uz pasākumiem, kas ietekmē darījumu noteikumus, iekļauj:</w:t>
      </w:r>
    </w:p>
    <w:p w14:paraId="2A1D4B93" w14:textId="77777777" w:rsidR="00C92C03" w:rsidRPr="00C92C03" w:rsidRDefault="00C92C03" w:rsidP="00C92C03">
      <w:pPr>
        <w:jc w:val="both"/>
        <w:rPr>
          <w:rFonts w:cs="Times New Roman"/>
          <w:szCs w:val="24"/>
        </w:rPr>
      </w:pPr>
      <w:r w:rsidRPr="00C92C03">
        <w:rPr>
          <w:rFonts w:cs="Times New Roman"/>
          <w:szCs w:val="24"/>
        </w:rPr>
        <w:t>28.1. kārtību un termiņus, kādos tiek paziņots par galvenā fonda un pakārtotā fonda ieguldījumu apliecību pārdošanas un atpakaļpirkšanas pagaidu pārtraukšanu un atjaunošanu;</w:t>
      </w:r>
    </w:p>
    <w:p w14:paraId="40E92290" w14:textId="77777777" w:rsidR="00C92C03" w:rsidRPr="00C92C03" w:rsidRDefault="00C92C03" w:rsidP="00C92C03">
      <w:pPr>
        <w:jc w:val="both"/>
        <w:rPr>
          <w:rFonts w:cs="Times New Roman"/>
          <w:szCs w:val="24"/>
        </w:rPr>
      </w:pPr>
      <w:r w:rsidRPr="00C92C03">
        <w:rPr>
          <w:rFonts w:cs="Times New Roman"/>
          <w:szCs w:val="24"/>
        </w:rPr>
        <w:t>28.2. kārtību, kā tiek paziņots par kļūdām galvenā fonda ieguldījumu apliecību vērtības aprēķinos, kā arī minēto kļūdu novēršanas kārtību.</w:t>
      </w:r>
    </w:p>
    <w:p w14:paraId="4ADFD830" w14:textId="77777777" w:rsidR="00C92C03" w:rsidRPr="00C92C03" w:rsidRDefault="00C92C03" w:rsidP="00C92C03">
      <w:pPr>
        <w:jc w:val="both"/>
        <w:rPr>
          <w:rFonts w:cs="Times New Roman"/>
          <w:b/>
          <w:bCs/>
          <w:szCs w:val="24"/>
        </w:rPr>
      </w:pPr>
      <w:bookmarkStart w:id="133" w:name="n3.2.5"/>
      <w:bookmarkStart w:id="134" w:name="n-1385695"/>
      <w:bookmarkEnd w:id="133"/>
      <w:bookmarkEnd w:id="134"/>
      <w:r w:rsidRPr="00C92C03">
        <w:rPr>
          <w:rFonts w:cs="Times New Roman"/>
          <w:b/>
          <w:bCs/>
          <w:szCs w:val="24"/>
        </w:rPr>
        <w:t>3.2.5. Fondu pārskatu sagatavošana</w:t>
      </w:r>
    </w:p>
    <w:p w14:paraId="0875762B" w14:textId="77777777" w:rsidR="00C92C03" w:rsidRPr="00C92C03" w:rsidRDefault="00C92C03" w:rsidP="00C92C03">
      <w:pPr>
        <w:jc w:val="both"/>
        <w:rPr>
          <w:rFonts w:cs="Times New Roman"/>
          <w:szCs w:val="24"/>
        </w:rPr>
      </w:pPr>
      <w:bookmarkStart w:id="135" w:name="p29"/>
      <w:bookmarkStart w:id="136" w:name="p-1385696"/>
      <w:bookmarkEnd w:id="135"/>
      <w:bookmarkEnd w:id="136"/>
      <w:r w:rsidRPr="00C92C03">
        <w:rPr>
          <w:rFonts w:cs="Times New Roman"/>
          <w:szCs w:val="24"/>
        </w:rPr>
        <w:t>29. Iekšējos noteikumos attiecībā uz fondu pārskatu sagatavošanas kārtību iekļauj vismaz:</w:t>
      </w:r>
    </w:p>
    <w:p w14:paraId="1D430319" w14:textId="77777777" w:rsidR="00C92C03" w:rsidRPr="00C92C03" w:rsidRDefault="00C92C03" w:rsidP="00C92C03">
      <w:pPr>
        <w:jc w:val="both"/>
        <w:rPr>
          <w:rFonts w:cs="Times New Roman"/>
          <w:szCs w:val="24"/>
        </w:rPr>
      </w:pPr>
      <w:r w:rsidRPr="00C92C03">
        <w:rPr>
          <w:rFonts w:cs="Times New Roman"/>
          <w:szCs w:val="24"/>
        </w:rPr>
        <w:t>29.1. ja pakārtotajam fondam un galvenajam fondam ir vienāds pārskata gads, pārskatu sagatavošanas saskaņošanas kārtību;</w:t>
      </w:r>
    </w:p>
    <w:p w14:paraId="2EDAA7C1" w14:textId="77777777" w:rsidR="00C92C03" w:rsidRPr="00C92C03" w:rsidRDefault="00C92C03" w:rsidP="00C92C03">
      <w:pPr>
        <w:jc w:val="both"/>
        <w:rPr>
          <w:rFonts w:cs="Times New Roman"/>
          <w:szCs w:val="24"/>
        </w:rPr>
      </w:pPr>
      <w:r w:rsidRPr="00C92C03">
        <w:rPr>
          <w:rFonts w:cs="Times New Roman"/>
          <w:szCs w:val="24"/>
        </w:rPr>
        <w:t>29.2. ja pakārtotajam fondam un galvenajam fondam ir atšķirīgs pārskata gads, kārtību, kādā pakārtotais fonds var iegūt no galvenā fonda nepieciešamo informāciju, lai tas varētu savlaicīgi sagatavot savus periodiskos pārskatus, vienlaikus nodrošinot, ka galvenā fonda zvērināts revidents var sagatavot revidenta ziņojumu pakārtotā fonda pārskata gada pēdējā dienā atbilstoši Likuma 71.</w:t>
      </w:r>
      <w:r w:rsidRPr="00C92C03">
        <w:rPr>
          <w:rFonts w:cs="Times New Roman"/>
          <w:szCs w:val="24"/>
          <w:vertAlign w:val="superscript"/>
        </w:rPr>
        <w:t>4</w:t>
      </w:r>
      <w:r w:rsidRPr="00C92C03">
        <w:rPr>
          <w:rFonts w:cs="Times New Roman"/>
          <w:szCs w:val="24"/>
        </w:rPr>
        <w:t> panta astotajai daļai.</w:t>
      </w:r>
    </w:p>
    <w:p w14:paraId="15627081" w14:textId="77777777" w:rsidR="00C92C03" w:rsidRPr="00C92C03" w:rsidRDefault="00C92C03" w:rsidP="00C92C03">
      <w:pPr>
        <w:jc w:val="both"/>
        <w:rPr>
          <w:rFonts w:cs="Times New Roman"/>
          <w:b/>
          <w:bCs/>
          <w:szCs w:val="24"/>
        </w:rPr>
      </w:pPr>
      <w:bookmarkStart w:id="137" w:name="n3.3"/>
      <w:bookmarkStart w:id="138" w:name="n-1385697"/>
      <w:bookmarkEnd w:id="137"/>
      <w:bookmarkEnd w:id="138"/>
      <w:r w:rsidRPr="00C92C03">
        <w:rPr>
          <w:rFonts w:cs="Times New Roman"/>
          <w:b/>
          <w:bCs/>
          <w:szCs w:val="24"/>
        </w:rPr>
        <w:t>3.3. Galvenā fonda likvidācija, apvienošana vai sadalīšana</w:t>
      </w:r>
    </w:p>
    <w:p w14:paraId="7C82D316" w14:textId="77777777" w:rsidR="00C92C03" w:rsidRPr="00C92C03" w:rsidRDefault="00C92C03" w:rsidP="00C92C03">
      <w:pPr>
        <w:jc w:val="both"/>
        <w:rPr>
          <w:rFonts w:cs="Times New Roman"/>
          <w:b/>
          <w:bCs/>
          <w:szCs w:val="24"/>
        </w:rPr>
      </w:pPr>
      <w:bookmarkStart w:id="139" w:name="n3.3.1"/>
      <w:bookmarkStart w:id="140" w:name="n-1385698"/>
      <w:bookmarkEnd w:id="139"/>
      <w:bookmarkEnd w:id="140"/>
      <w:r w:rsidRPr="00C92C03">
        <w:rPr>
          <w:rFonts w:cs="Times New Roman"/>
          <w:b/>
          <w:bCs/>
          <w:szCs w:val="24"/>
        </w:rPr>
        <w:t>3.3.1. Likvidācija</w:t>
      </w:r>
    </w:p>
    <w:p w14:paraId="41E8E51C" w14:textId="77777777" w:rsidR="00C92C03" w:rsidRPr="00C92C03" w:rsidRDefault="00C92C03" w:rsidP="00C92C03">
      <w:pPr>
        <w:jc w:val="both"/>
        <w:rPr>
          <w:rFonts w:cs="Times New Roman"/>
          <w:szCs w:val="24"/>
        </w:rPr>
      </w:pPr>
      <w:bookmarkStart w:id="141" w:name="p30"/>
      <w:bookmarkStart w:id="142" w:name="p-1385699"/>
      <w:bookmarkEnd w:id="141"/>
      <w:bookmarkEnd w:id="142"/>
      <w:r w:rsidRPr="00C92C03">
        <w:rPr>
          <w:rFonts w:cs="Times New Roman"/>
          <w:szCs w:val="24"/>
        </w:rPr>
        <w:t>30. Lai saņemtu Likuma </w:t>
      </w:r>
      <w:hyperlink r:id="rId31"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septītajā daļā norādīto atļauju, pakārtoto fondu pārvaldošā sabiedrība iesniedz Latvijas Bankai šādu informāciju:</w:t>
      </w:r>
    </w:p>
    <w:p w14:paraId="1EAA2F3A" w14:textId="77777777" w:rsidR="00C92C03" w:rsidRPr="00C92C03" w:rsidRDefault="00C92C03" w:rsidP="00C92C03">
      <w:pPr>
        <w:jc w:val="both"/>
        <w:rPr>
          <w:rFonts w:cs="Times New Roman"/>
          <w:szCs w:val="24"/>
        </w:rPr>
      </w:pPr>
      <w:r w:rsidRPr="00C92C03">
        <w:rPr>
          <w:rFonts w:cs="Times New Roman"/>
          <w:szCs w:val="24"/>
        </w:rPr>
        <w:t>30.1. ja pakārtotais fonds vēlas vismaz 85 procentus no saviem aktīviem ieguldīt cita galvenā fonda ieguldījumu apliecībās:</w:t>
      </w:r>
    </w:p>
    <w:p w14:paraId="01E28590" w14:textId="77777777" w:rsidR="00C92C03" w:rsidRPr="00C92C03" w:rsidRDefault="00C92C03" w:rsidP="00C92C03">
      <w:pPr>
        <w:jc w:val="both"/>
        <w:rPr>
          <w:rFonts w:cs="Times New Roman"/>
          <w:szCs w:val="24"/>
        </w:rPr>
      </w:pPr>
      <w:r w:rsidRPr="00C92C03">
        <w:rPr>
          <w:rFonts w:cs="Times New Roman"/>
          <w:szCs w:val="24"/>
        </w:rPr>
        <w:t>30.1.1. pieteikumu šāda ieguldījuma apstiprinājuma saņemšanai;</w:t>
      </w:r>
    </w:p>
    <w:p w14:paraId="6A2A8F58" w14:textId="77777777" w:rsidR="00C92C03" w:rsidRPr="00C92C03" w:rsidRDefault="00C92C03" w:rsidP="00C92C03">
      <w:pPr>
        <w:jc w:val="both"/>
        <w:rPr>
          <w:rFonts w:cs="Times New Roman"/>
          <w:szCs w:val="24"/>
        </w:rPr>
      </w:pPr>
      <w:r w:rsidRPr="00C92C03">
        <w:rPr>
          <w:rFonts w:cs="Times New Roman"/>
          <w:szCs w:val="24"/>
        </w:rPr>
        <w:t>30.1.</w:t>
      </w:r>
      <w:hyperlink r:id="rId32" w:anchor="p2" w:history="1">
        <w:r w:rsidRPr="00C92C03">
          <w:rPr>
            <w:rStyle w:val="Hipersaite"/>
            <w:rFonts w:cs="Times New Roman"/>
            <w:color w:val="auto"/>
            <w:szCs w:val="24"/>
          </w:rPr>
          <w:t>2. </w:t>
        </w:r>
      </w:hyperlink>
      <w:r w:rsidRPr="00C92C03">
        <w:rPr>
          <w:rFonts w:cs="Times New Roman"/>
          <w:szCs w:val="24"/>
        </w:rPr>
        <w:t>grozījumus fonda pārvaldes nolikumā atbilstoši Likuma </w:t>
      </w:r>
      <w:hyperlink r:id="rId33" w:anchor="p28" w:history="1">
        <w:r w:rsidRPr="00C92C03">
          <w:rPr>
            <w:rStyle w:val="Hipersaite"/>
            <w:rFonts w:cs="Times New Roman"/>
            <w:color w:val="auto"/>
            <w:szCs w:val="24"/>
          </w:rPr>
          <w:t>28.</w:t>
        </w:r>
      </w:hyperlink>
      <w:r w:rsidRPr="00C92C03">
        <w:rPr>
          <w:rFonts w:cs="Times New Roman"/>
          <w:szCs w:val="24"/>
        </w:rPr>
        <w:t> panta piektajai daļai;</w:t>
      </w:r>
    </w:p>
    <w:p w14:paraId="7DCA1F59" w14:textId="77777777" w:rsidR="00C92C03" w:rsidRPr="00C92C03" w:rsidRDefault="00C92C03" w:rsidP="00C92C03">
      <w:pPr>
        <w:jc w:val="both"/>
        <w:rPr>
          <w:rFonts w:cs="Times New Roman"/>
          <w:szCs w:val="24"/>
        </w:rPr>
      </w:pPr>
      <w:r w:rsidRPr="00C92C03">
        <w:rPr>
          <w:rFonts w:cs="Times New Roman"/>
          <w:szCs w:val="24"/>
        </w:rPr>
        <w:t>30.1.</w:t>
      </w:r>
      <w:hyperlink r:id="rId34" w:anchor="p3" w:history="1">
        <w:r w:rsidRPr="00C92C03">
          <w:rPr>
            <w:rStyle w:val="Hipersaite"/>
            <w:rFonts w:cs="Times New Roman"/>
            <w:color w:val="auto"/>
            <w:szCs w:val="24"/>
          </w:rPr>
          <w:t>3. </w:t>
        </w:r>
      </w:hyperlink>
      <w:r w:rsidRPr="00C92C03">
        <w:rPr>
          <w:rFonts w:cs="Times New Roman"/>
          <w:szCs w:val="24"/>
        </w:rPr>
        <w:t>grozījumus prospektā un ieguldītājiem paredzētajā pamatinformācijā atbilstoši Likuma </w:t>
      </w:r>
      <w:hyperlink r:id="rId35" w:anchor="p56" w:history="1">
        <w:r w:rsidRPr="00C92C03">
          <w:rPr>
            <w:rStyle w:val="Hipersaite"/>
            <w:rFonts w:cs="Times New Roman"/>
            <w:color w:val="auto"/>
            <w:szCs w:val="24"/>
          </w:rPr>
          <w:t>56.</w:t>
        </w:r>
      </w:hyperlink>
      <w:r w:rsidRPr="00C92C03">
        <w:rPr>
          <w:rFonts w:cs="Times New Roman"/>
          <w:szCs w:val="24"/>
        </w:rPr>
        <w:t> panta piektajai un vienpadsmitajai daļai;</w:t>
      </w:r>
    </w:p>
    <w:p w14:paraId="4E219E41" w14:textId="77777777" w:rsidR="00C92C03" w:rsidRPr="00C92C03" w:rsidRDefault="00C92C03" w:rsidP="00C92C03">
      <w:pPr>
        <w:jc w:val="both"/>
        <w:rPr>
          <w:rFonts w:cs="Times New Roman"/>
          <w:szCs w:val="24"/>
        </w:rPr>
      </w:pPr>
      <w:r w:rsidRPr="00C92C03">
        <w:rPr>
          <w:rFonts w:cs="Times New Roman"/>
          <w:szCs w:val="24"/>
        </w:rPr>
        <w:t>30.1.</w:t>
      </w:r>
      <w:hyperlink r:id="rId36" w:anchor="p4" w:history="1">
        <w:r w:rsidRPr="00C92C03">
          <w:rPr>
            <w:rStyle w:val="Hipersaite"/>
            <w:rFonts w:cs="Times New Roman"/>
            <w:color w:val="auto"/>
            <w:szCs w:val="24"/>
          </w:rPr>
          <w:t>4. </w:t>
        </w:r>
      </w:hyperlink>
      <w:r w:rsidRPr="00C92C03">
        <w:rPr>
          <w:rFonts w:cs="Times New Roman"/>
          <w:szCs w:val="24"/>
        </w:rPr>
        <w:t>dokumentus, kas noteikti Likuma </w:t>
      </w:r>
      <w:hyperlink r:id="rId37" w:anchor="p71_2" w:history="1">
        <w:r w:rsidRPr="00C92C03">
          <w:rPr>
            <w:rStyle w:val="Hipersaite"/>
            <w:rFonts w:cs="Times New Roman"/>
            <w:color w:val="auto"/>
            <w:szCs w:val="24"/>
          </w:rPr>
          <w:t>71.</w:t>
        </w:r>
        <w:r w:rsidRPr="00C92C03">
          <w:rPr>
            <w:rStyle w:val="Hipersaite"/>
            <w:rFonts w:cs="Times New Roman"/>
            <w:color w:val="auto"/>
            <w:szCs w:val="24"/>
            <w:vertAlign w:val="superscript"/>
          </w:rPr>
          <w:t>2</w:t>
        </w:r>
      </w:hyperlink>
      <w:r w:rsidRPr="00C92C03">
        <w:rPr>
          <w:rFonts w:cs="Times New Roman"/>
          <w:szCs w:val="24"/>
        </w:rPr>
        <w:t> panta otrajā daļā;</w:t>
      </w:r>
    </w:p>
    <w:p w14:paraId="7AC10671" w14:textId="77777777" w:rsidR="00C92C03" w:rsidRPr="00C92C03" w:rsidRDefault="00C92C03" w:rsidP="00C92C03">
      <w:pPr>
        <w:jc w:val="both"/>
        <w:rPr>
          <w:rFonts w:cs="Times New Roman"/>
          <w:szCs w:val="24"/>
        </w:rPr>
      </w:pPr>
      <w:r w:rsidRPr="00C92C03">
        <w:rPr>
          <w:rFonts w:cs="Times New Roman"/>
          <w:szCs w:val="24"/>
        </w:rPr>
        <w:t>30.2. ja pakārtotais fonds plāno veikt pārveidi par fondu, kas nav pakārtotais fonds:</w:t>
      </w:r>
    </w:p>
    <w:p w14:paraId="5A210D4B" w14:textId="77777777" w:rsidR="00C92C03" w:rsidRPr="00C92C03" w:rsidRDefault="00C92C03" w:rsidP="00C92C03">
      <w:pPr>
        <w:jc w:val="both"/>
        <w:rPr>
          <w:rFonts w:cs="Times New Roman"/>
          <w:szCs w:val="24"/>
        </w:rPr>
      </w:pPr>
      <w:r w:rsidRPr="00C92C03">
        <w:rPr>
          <w:rFonts w:cs="Times New Roman"/>
          <w:szCs w:val="24"/>
        </w:rPr>
        <w:t>30.2.</w:t>
      </w:r>
      <w:hyperlink r:id="rId38" w:anchor="p1" w:history="1">
        <w:r w:rsidRPr="00C92C03">
          <w:rPr>
            <w:rStyle w:val="Hipersaite"/>
            <w:rFonts w:cs="Times New Roman"/>
            <w:color w:val="auto"/>
            <w:szCs w:val="24"/>
          </w:rPr>
          <w:t>1. </w:t>
        </w:r>
      </w:hyperlink>
      <w:r w:rsidRPr="00C92C03">
        <w:rPr>
          <w:rFonts w:cs="Times New Roman"/>
          <w:szCs w:val="24"/>
        </w:rPr>
        <w:t>grozījumus fonda pārvaldes nolikumā atbilstoši Likuma </w:t>
      </w:r>
      <w:hyperlink r:id="rId39" w:anchor="p28" w:history="1">
        <w:r w:rsidRPr="00C92C03">
          <w:rPr>
            <w:rStyle w:val="Hipersaite"/>
            <w:rFonts w:cs="Times New Roman"/>
            <w:color w:val="auto"/>
            <w:szCs w:val="24"/>
          </w:rPr>
          <w:t>28.</w:t>
        </w:r>
      </w:hyperlink>
      <w:r w:rsidRPr="00C92C03">
        <w:rPr>
          <w:rFonts w:cs="Times New Roman"/>
          <w:szCs w:val="24"/>
        </w:rPr>
        <w:t> panta piektajai daļai;</w:t>
      </w:r>
    </w:p>
    <w:p w14:paraId="4107D3FB" w14:textId="77777777" w:rsidR="00C92C03" w:rsidRPr="00C92C03" w:rsidRDefault="00C92C03" w:rsidP="00C92C03">
      <w:pPr>
        <w:jc w:val="both"/>
        <w:rPr>
          <w:rFonts w:cs="Times New Roman"/>
          <w:szCs w:val="24"/>
        </w:rPr>
      </w:pPr>
      <w:r w:rsidRPr="00C92C03">
        <w:rPr>
          <w:rFonts w:cs="Times New Roman"/>
          <w:szCs w:val="24"/>
        </w:rPr>
        <w:t>30.2.</w:t>
      </w:r>
      <w:hyperlink r:id="rId40" w:anchor="p2" w:history="1">
        <w:r w:rsidRPr="00C92C03">
          <w:rPr>
            <w:rStyle w:val="Hipersaite"/>
            <w:rFonts w:cs="Times New Roman"/>
            <w:color w:val="auto"/>
            <w:szCs w:val="24"/>
          </w:rPr>
          <w:t>2. </w:t>
        </w:r>
      </w:hyperlink>
      <w:r w:rsidRPr="00C92C03">
        <w:rPr>
          <w:rFonts w:cs="Times New Roman"/>
          <w:szCs w:val="24"/>
        </w:rPr>
        <w:t>grozījumus prospektā un ieguldītājiem paredzētajā pamatinformācijā atbilstoši Likuma </w:t>
      </w:r>
      <w:hyperlink r:id="rId41" w:anchor="p56" w:history="1">
        <w:r w:rsidRPr="00C92C03">
          <w:rPr>
            <w:rStyle w:val="Hipersaite"/>
            <w:rFonts w:cs="Times New Roman"/>
            <w:color w:val="auto"/>
            <w:szCs w:val="24"/>
          </w:rPr>
          <w:t>56.</w:t>
        </w:r>
      </w:hyperlink>
      <w:r w:rsidRPr="00C92C03">
        <w:rPr>
          <w:rFonts w:cs="Times New Roman"/>
          <w:szCs w:val="24"/>
        </w:rPr>
        <w:t> panta piektajai un vienpadsmitajai daļai;</w:t>
      </w:r>
    </w:p>
    <w:p w14:paraId="645C26F0" w14:textId="77777777" w:rsidR="00C92C03" w:rsidRPr="00C92C03" w:rsidRDefault="00C92C03" w:rsidP="00C92C03">
      <w:pPr>
        <w:jc w:val="both"/>
        <w:rPr>
          <w:rFonts w:cs="Times New Roman"/>
          <w:szCs w:val="24"/>
        </w:rPr>
      </w:pPr>
      <w:r w:rsidRPr="00C92C03">
        <w:rPr>
          <w:rFonts w:cs="Times New Roman"/>
          <w:szCs w:val="24"/>
        </w:rPr>
        <w:t>30.3. ja pakārtotais fonds plāno sākt fonda likvidāciju, paziņojumu par šādu nodomu.</w:t>
      </w:r>
    </w:p>
    <w:p w14:paraId="3E4EAE76" w14:textId="77777777" w:rsidR="00C92C03" w:rsidRPr="00C92C03" w:rsidRDefault="00C92C03" w:rsidP="00C92C03">
      <w:pPr>
        <w:jc w:val="both"/>
        <w:rPr>
          <w:rFonts w:cs="Times New Roman"/>
          <w:szCs w:val="24"/>
        </w:rPr>
      </w:pPr>
      <w:bookmarkStart w:id="143" w:name="p31"/>
      <w:bookmarkStart w:id="144" w:name="p-1385700"/>
      <w:bookmarkEnd w:id="143"/>
      <w:bookmarkEnd w:id="144"/>
      <w:r w:rsidRPr="00C92C03">
        <w:rPr>
          <w:rFonts w:cs="Times New Roman"/>
          <w:szCs w:val="24"/>
        </w:rPr>
        <w:t>31. Pēc Latvijas Bankas lēmuma par atļaujas piešķiršanu veikt šo noteikumu </w:t>
      </w:r>
      <w:hyperlink r:id="rId42" w:anchor="p30.1" w:history="1">
        <w:r w:rsidRPr="00C92C03">
          <w:rPr>
            <w:rStyle w:val="Hipersaite"/>
            <w:rFonts w:cs="Times New Roman"/>
            <w:color w:val="auto"/>
            <w:szCs w:val="24"/>
          </w:rPr>
          <w:t>30.1</w:t>
        </w:r>
      </w:hyperlink>
      <w:r w:rsidRPr="00C92C03">
        <w:rPr>
          <w:rFonts w:cs="Times New Roman"/>
          <w:szCs w:val="24"/>
        </w:rPr>
        <w:t xml:space="preserve">. apakšpunktā noteiktās darbības pieņemšanas pakārtotais fonds veic </w:t>
      </w:r>
      <w:r w:rsidRPr="00C92C03">
        <w:rPr>
          <w:rFonts w:cs="Times New Roman"/>
          <w:szCs w:val="24"/>
        </w:rPr>
        <w:lastRenderedPageBreak/>
        <w:t>nepieciešamos pasākumus, lai nodrošinātu Likuma </w:t>
      </w:r>
      <w:hyperlink r:id="rId43" w:anchor="p71_6" w:history="1">
        <w:r w:rsidRPr="00C92C03">
          <w:rPr>
            <w:rStyle w:val="Hipersaite"/>
            <w:rFonts w:cs="Times New Roman"/>
            <w:color w:val="auto"/>
            <w:szCs w:val="24"/>
          </w:rPr>
          <w:t>71.</w:t>
        </w:r>
        <w:r w:rsidRPr="00C92C03">
          <w:rPr>
            <w:rStyle w:val="Hipersaite"/>
            <w:rFonts w:cs="Times New Roman"/>
            <w:color w:val="auto"/>
            <w:szCs w:val="24"/>
            <w:vertAlign w:val="superscript"/>
          </w:rPr>
          <w:t>6</w:t>
        </w:r>
      </w:hyperlink>
      <w:r w:rsidRPr="00C92C03">
        <w:rPr>
          <w:rFonts w:cs="Times New Roman"/>
          <w:szCs w:val="24"/>
        </w:rPr>
        <w:t> pantā noteikto prasību ievērošanu.</w:t>
      </w:r>
    </w:p>
    <w:p w14:paraId="6B87C692" w14:textId="77777777" w:rsidR="00C92C03" w:rsidRPr="00C92C03" w:rsidRDefault="00C92C03" w:rsidP="00C92C03">
      <w:pPr>
        <w:jc w:val="both"/>
        <w:rPr>
          <w:rFonts w:cs="Times New Roman"/>
          <w:szCs w:val="24"/>
        </w:rPr>
      </w:pPr>
      <w:bookmarkStart w:id="145" w:name="p32"/>
      <w:bookmarkStart w:id="146" w:name="p-1385701"/>
      <w:bookmarkEnd w:id="145"/>
      <w:bookmarkEnd w:id="146"/>
      <w:r w:rsidRPr="00C92C03">
        <w:rPr>
          <w:rFonts w:cs="Times New Roman"/>
          <w:szCs w:val="24"/>
        </w:rPr>
        <w:t>32. Ja maksājums par galvenā fonda likvidāciju tiek veikts pirms datuma, kurā pakārtotajam fondam ir jāsāk veikt ieguldījumu citā galvenajā fondā saskaņā ar darbībām, kas norādītas šo noteikumu 30.1. apakšpunktā, vai atbilstoši tā jaunajiem ieguldījumu mērķiem un politikai saskaņā ar darbībām, kas norādītas šo noteikumu 30.2. apakšpunktā, Latvijas Banka, pieņemot lēmumu par atļaujas piešķiršanu, nosaka, ka:</w:t>
      </w:r>
    </w:p>
    <w:p w14:paraId="52D9C9D9" w14:textId="77777777" w:rsidR="00C92C03" w:rsidRPr="00C92C03" w:rsidRDefault="00C92C03" w:rsidP="00C92C03">
      <w:pPr>
        <w:jc w:val="both"/>
        <w:rPr>
          <w:rFonts w:cs="Times New Roman"/>
          <w:szCs w:val="24"/>
        </w:rPr>
      </w:pPr>
      <w:r w:rsidRPr="00C92C03">
        <w:rPr>
          <w:rFonts w:cs="Times New Roman"/>
          <w:szCs w:val="24"/>
        </w:rPr>
        <w:t>32.1. pakārtotais fonds saņem likvidācijas ieņēmumus:</w:t>
      </w:r>
    </w:p>
    <w:p w14:paraId="08215896" w14:textId="77777777" w:rsidR="00C92C03" w:rsidRPr="00C92C03" w:rsidRDefault="00C92C03" w:rsidP="00C92C03">
      <w:pPr>
        <w:jc w:val="both"/>
        <w:rPr>
          <w:rFonts w:cs="Times New Roman"/>
          <w:szCs w:val="24"/>
        </w:rPr>
      </w:pPr>
      <w:r w:rsidRPr="00C92C03">
        <w:rPr>
          <w:rFonts w:cs="Times New Roman"/>
          <w:szCs w:val="24"/>
        </w:rPr>
        <w:t>32.1.1. naudā;</w:t>
      </w:r>
    </w:p>
    <w:p w14:paraId="0250224D" w14:textId="77777777" w:rsidR="00C92C03" w:rsidRPr="00C92C03" w:rsidRDefault="00C92C03" w:rsidP="00C92C03">
      <w:pPr>
        <w:jc w:val="both"/>
        <w:rPr>
          <w:rFonts w:cs="Times New Roman"/>
          <w:szCs w:val="24"/>
        </w:rPr>
      </w:pPr>
      <w:r w:rsidRPr="00C92C03">
        <w:rPr>
          <w:rFonts w:cs="Times New Roman"/>
          <w:szCs w:val="24"/>
        </w:rPr>
        <w:t>32.1.2. dažus vai visus ieņēmumus kā attiecīgo aktīvu nodošanu, ja pakārtotais fonds tam ir piekritis un ja to paredz pakārtotā fonda un galvenā fonda vienošanās vai iekšējie noteikumi, kā arī ja to paredz lēmums par fonda likvidāciju;</w:t>
      </w:r>
    </w:p>
    <w:p w14:paraId="5740931A" w14:textId="77777777" w:rsidR="00C92C03" w:rsidRPr="00C92C03" w:rsidRDefault="00C92C03" w:rsidP="00C92C03">
      <w:pPr>
        <w:jc w:val="both"/>
        <w:rPr>
          <w:rFonts w:cs="Times New Roman"/>
          <w:szCs w:val="24"/>
        </w:rPr>
      </w:pPr>
      <w:r w:rsidRPr="00C92C03">
        <w:rPr>
          <w:rFonts w:cs="Times New Roman"/>
          <w:szCs w:val="24"/>
        </w:rPr>
        <w:t>32.2. visu naudu, kas tiek glabāta vai saņemta atbilstoši šo noteikumu 32.1. apakšpunktā norādītajam, līdz datumam, kurā pakārtotajam fondam ir jāsāk veikt ieguldījumu citā galvenajā fondā vai saskaņā ar tā jaunajiem ieguldījumu mērķiem un politiku, drīkst atkārtoti ieguldīt vienīgi efektīvas naudas pārvaldības (</w:t>
      </w:r>
      <w:proofErr w:type="spellStart"/>
      <w:r w:rsidRPr="00C92C03">
        <w:rPr>
          <w:rFonts w:cs="Times New Roman"/>
          <w:i/>
          <w:iCs/>
          <w:szCs w:val="24"/>
        </w:rPr>
        <w:t>efficient</w:t>
      </w:r>
      <w:proofErr w:type="spellEnd"/>
      <w:r w:rsidRPr="00C92C03">
        <w:rPr>
          <w:rFonts w:cs="Times New Roman"/>
          <w:i/>
          <w:iCs/>
          <w:szCs w:val="24"/>
        </w:rPr>
        <w:t xml:space="preserve"> cash management</w:t>
      </w:r>
      <w:r w:rsidRPr="00C92C03">
        <w:rPr>
          <w:rFonts w:cs="Times New Roman"/>
          <w:szCs w:val="24"/>
        </w:rPr>
        <w:t>) mērķiem.</w:t>
      </w:r>
    </w:p>
    <w:p w14:paraId="63582FF3" w14:textId="77777777" w:rsidR="00C92C03" w:rsidRPr="00C92C03" w:rsidRDefault="00C92C03" w:rsidP="00C92C03">
      <w:pPr>
        <w:jc w:val="both"/>
        <w:rPr>
          <w:rFonts w:cs="Times New Roman"/>
          <w:szCs w:val="24"/>
        </w:rPr>
      </w:pPr>
      <w:bookmarkStart w:id="147" w:name="p33"/>
      <w:bookmarkStart w:id="148" w:name="p-1385702"/>
      <w:bookmarkEnd w:id="147"/>
      <w:bookmarkEnd w:id="148"/>
      <w:r w:rsidRPr="00C92C03">
        <w:rPr>
          <w:rFonts w:cs="Times New Roman"/>
          <w:szCs w:val="24"/>
        </w:rPr>
        <w:t>33. Gadījumos, kad iestājas šo noteikumu 32.1.2. apakšpunkta nosacījumi, pakārtotais fonds jebkurā laikā var realizēt nodotos aktīvus.</w:t>
      </w:r>
    </w:p>
    <w:p w14:paraId="49347683" w14:textId="77777777" w:rsidR="00C92C03" w:rsidRPr="00C92C03" w:rsidRDefault="00C92C03" w:rsidP="00C92C03">
      <w:pPr>
        <w:jc w:val="both"/>
        <w:rPr>
          <w:rFonts w:cs="Times New Roman"/>
          <w:b/>
          <w:bCs/>
          <w:szCs w:val="24"/>
        </w:rPr>
      </w:pPr>
      <w:bookmarkStart w:id="149" w:name="n3.3.2"/>
      <w:bookmarkStart w:id="150" w:name="n-1385703"/>
      <w:bookmarkEnd w:id="149"/>
      <w:bookmarkEnd w:id="150"/>
      <w:r w:rsidRPr="00C92C03">
        <w:rPr>
          <w:rFonts w:cs="Times New Roman"/>
          <w:b/>
          <w:bCs/>
          <w:szCs w:val="24"/>
        </w:rPr>
        <w:t>3.3.2. Apvienošana vai sadalīšana</w:t>
      </w:r>
    </w:p>
    <w:p w14:paraId="7CB35561" w14:textId="77777777" w:rsidR="00C92C03" w:rsidRPr="00C92C03" w:rsidRDefault="00C92C03" w:rsidP="00C92C03">
      <w:pPr>
        <w:jc w:val="both"/>
        <w:rPr>
          <w:rFonts w:cs="Times New Roman"/>
          <w:szCs w:val="24"/>
        </w:rPr>
      </w:pPr>
      <w:bookmarkStart w:id="151" w:name="p34"/>
      <w:bookmarkStart w:id="152" w:name="p-1385704"/>
      <w:bookmarkEnd w:id="151"/>
      <w:bookmarkEnd w:id="152"/>
      <w:r w:rsidRPr="00C92C03">
        <w:rPr>
          <w:rFonts w:cs="Times New Roman"/>
          <w:szCs w:val="24"/>
        </w:rPr>
        <w:t>34. Lai saņemtu Likuma </w:t>
      </w:r>
      <w:hyperlink r:id="rId44"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vienpadsmitajā daļā norādīto atļauju, pakārtoto fondu pārvaldošā sabiedrība iesniedz Latvijas Bankai šādu informāciju:</w:t>
      </w:r>
    </w:p>
    <w:p w14:paraId="06DF699F" w14:textId="77777777" w:rsidR="00C92C03" w:rsidRPr="00C92C03" w:rsidRDefault="00C92C03" w:rsidP="00C92C03">
      <w:pPr>
        <w:jc w:val="both"/>
        <w:rPr>
          <w:rFonts w:cs="Times New Roman"/>
          <w:szCs w:val="24"/>
        </w:rPr>
      </w:pPr>
      <w:r w:rsidRPr="00C92C03">
        <w:rPr>
          <w:rFonts w:cs="Times New Roman"/>
          <w:szCs w:val="24"/>
        </w:rPr>
        <w:t>34.1. ja pakārtotais fonds plāno turpināt darbību kā tā paša galvenā fonda pakārtotais fonds:</w:t>
      </w:r>
    </w:p>
    <w:p w14:paraId="43E3A425" w14:textId="77777777" w:rsidR="00C92C03" w:rsidRPr="00C92C03" w:rsidRDefault="00C92C03" w:rsidP="00C92C03">
      <w:pPr>
        <w:jc w:val="both"/>
        <w:rPr>
          <w:rFonts w:cs="Times New Roman"/>
          <w:szCs w:val="24"/>
        </w:rPr>
      </w:pPr>
      <w:r w:rsidRPr="00C92C03">
        <w:rPr>
          <w:rFonts w:cs="Times New Roman"/>
          <w:szCs w:val="24"/>
        </w:rPr>
        <w:t>34.1.1. pieteikumu šādas darbības veikšanai;</w:t>
      </w:r>
    </w:p>
    <w:p w14:paraId="0F1CFFCD" w14:textId="77777777" w:rsidR="00C92C03" w:rsidRPr="00C92C03" w:rsidRDefault="00C92C03" w:rsidP="00C92C03">
      <w:pPr>
        <w:jc w:val="both"/>
        <w:rPr>
          <w:rFonts w:cs="Times New Roman"/>
          <w:szCs w:val="24"/>
        </w:rPr>
      </w:pPr>
      <w:r w:rsidRPr="00C92C03">
        <w:rPr>
          <w:rFonts w:cs="Times New Roman"/>
          <w:szCs w:val="24"/>
        </w:rPr>
        <w:t>34.1.</w:t>
      </w:r>
      <w:hyperlink r:id="rId45" w:anchor="p2" w:history="1">
        <w:r w:rsidRPr="00C92C03">
          <w:rPr>
            <w:rStyle w:val="Hipersaite"/>
            <w:rFonts w:cs="Times New Roman"/>
            <w:color w:val="auto"/>
            <w:szCs w:val="24"/>
          </w:rPr>
          <w:t>2. </w:t>
        </w:r>
      </w:hyperlink>
      <w:r w:rsidRPr="00C92C03">
        <w:rPr>
          <w:rFonts w:cs="Times New Roman"/>
          <w:szCs w:val="24"/>
        </w:rPr>
        <w:t>ja nepieciešams, grozījumus fonda pārvaldes nolikumā atbilstoši Likuma </w:t>
      </w:r>
      <w:hyperlink r:id="rId46" w:anchor="p28" w:history="1">
        <w:r w:rsidRPr="00C92C03">
          <w:rPr>
            <w:rStyle w:val="Hipersaite"/>
            <w:rFonts w:cs="Times New Roman"/>
            <w:color w:val="auto"/>
            <w:szCs w:val="24"/>
          </w:rPr>
          <w:t>28.</w:t>
        </w:r>
      </w:hyperlink>
      <w:r w:rsidRPr="00C92C03">
        <w:rPr>
          <w:rFonts w:cs="Times New Roman"/>
          <w:szCs w:val="24"/>
        </w:rPr>
        <w:t> panta piektajai daļai;</w:t>
      </w:r>
    </w:p>
    <w:p w14:paraId="668E2593" w14:textId="77777777" w:rsidR="00C92C03" w:rsidRPr="00C92C03" w:rsidRDefault="00C92C03" w:rsidP="00C92C03">
      <w:pPr>
        <w:jc w:val="both"/>
        <w:rPr>
          <w:rFonts w:cs="Times New Roman"/>
          <w:szCs w:val="24"/>
        </w:rPr>
      </w:pPr>
      <w:r w:rsidRPr="00C92C03">
        <w:rPr>
          <w:rFonts w:cs="Times New Roman"/>
          <w:szCs w:val="24"/>
        </w:rPr>
        <w:t>34.1.</w:t>
      </w:r>
      <w:hyperlink r:id="rId47" w:anchor="p3" w:history="1">
        <w:r w:rsidRPr="00C92C03">
          <w:rPr>
            <w:rStyle w:val="Hipersaite"/>
            <w:rFonts w:cs="Times New Roman"/>
            <w:color w:val="auto"/>
            <w:szCs w:val="24"/>
          </w:rPr>
          <w:t>3. </w:t>
        </w:r>
      </w:hyperlink>
      <w:r w:rsidRPr="00C92C03">
        <w:rPr>
          <w:rFonts w:cs="Times New Roman"/>
          <w:szCs w:val="24"/>
        </w:rPr>
        <w:t>ja nepieciešams, grozījumus prospektā un ieguldītājiem paredzētajā pamatinformācijā atbilstoši Likuma </w:t>
      </w:r>
      <w:hyperlink r:id="rId48" w:anchor="p56" w:history="1">
        <w:r w:rsidRPr="00C92C03">
          <w:rPr>
            <w:rStyle w:val="Hipersaite"/>
            <w:rFonts w:cs="Times New Roman"/>
            <w:color w:val="auto"/>
            <w:szCs w:val="24"/>
          </w:rPr>
          <w:t>56.</w:t>
        </w:r>
      </w:hyperlink>
      <w:r w:rsidRPr="00C92C03">
        <w:rPr>
          <w:rFonts w:cs="Times New Roman"/>
          <w:szCs w:val="24"/>
        </w:rPr>
        <w:t> panta piektajai un vienpadsmitajai daļai;</w:t>
      </w:r>
    </w:p>
    <w:p w14:paraId="76446AE4" w14:textId="77777777" w:rsidR="00C92C03" w:rsidRPr="00C92C03" w:rsidRDefault="00C92C03" w:rsidP="00C92C03">
      <w:pPr>
        <w:jc w:val="both"/>
        <w:rPr>
          <w:rFonts w:cs="Times New Roman"/>
          <w:szCs w:val="24"/>
        </w:rPr>
      </w:pPr>
      <w:r w:rsidRPr="00C92C03">
        <w:rPr>
          <w:rFonts w:cs="Times New Roman"/>
          <w:szCs w:val="24"/>
        </w:rPr>
        <w:t>34.2. ja pakārtotais fonds plāno kļūt par cita galvenā fonda pakārtoto fondu, kas izveidots galvenā fonda ierosinātās apvienošanas vai sadalīšanas rezultātā, vai ja pakārtotais fonds plāno vismaz 85 procentus no saviem aktīviem ieguldīt cita tāda galvenā fonda ieguldījumu apliecībās, kas nav izveidots apvienošanas vai sadalīšanas rezultātā:</w:t>
      </w:r>
    </w:p>
    <w:p w14:paraId="39C59BA6" w14:textId="77777777" w:rsidR="00C92C03" w:rsidRPr="00C92C03" w:rsidRDefault="00C92C03" w:rsidP="00C92C03">
      <w:pPr>
        <w:jc w:val="both"/>
        <w:rPr>
          <w:rFonts w:cs="Times New Roman"/>
          <w:szCs w:val="24"/>
        </w:rPr>
      </w:pPr>
      <w:r w:rsidRPr="00C92C03">
        <w:rPr>
          <w:rFonts w:cs="Times New Roman"/>
          <w:szCs w:val="24"/>
        </w:rPr>
        <w:t>34.2.1. tā pieteikumu šāda ieguldījuma apstiprinājuma saņemšanai;</w:t>
      </w:r>
    </w:p>
    <w:p w14:paraId="6CF0FBA7" w14:textId="77777777" w:rsidR="00C92C03" w:rsidRPr="00C92C03" w:rsidRDefault="00C92C03" w:rsidP="00C92C03">
      <w:pPr>
        <w:jc w:val="both"/>
        <w:rPr>
          <w:rFonts w:cs="Times New Roman"/>
          <w:szCs w:val="24"/>
        </w:rPr>
      </w:pPr>
      <w:r w:rsidRPr="00C92C03">
        <w:rPr>
          <w:rFonts w:cs="Times New Roman"/>
          <w:szCs w:val="24"/>
        </w:rPr>
        <w:t>34.2.</w:t>
      </w:r>
      <w:hyperlink r:id="rId49" w:anchor="p2" w:history="1">
        <w:r w:rsidRPr="00C92C03">
          <w:rPr>
            <w:rStyle w:val="Hipersaite"/>
            <w:rFonts w:cs="Times New Roman"/>
            <w:color w:val="auto"/>
            <w:szCs w:val="24"/>
          </w:rPr>
          <w:t>2. </w:t>
        </w:r>
      </w:hyperlink>
      <w:r w:rsidRPr="00C92C03">
        <w:rPr>
          <w:rFonts w:cs="Times New Roman"/>
          <w:szCs w:val="24"/>
        </w:rPr>
        <w:t>grozījumus fonda pārvaldes nolikumā atbilstoši Likuma </w:t>
      </w:r>
      <w:hyperlink r:id="rId50" w:anchor="p28" w:history="1">
        <w:r w:rsidRPr="00C92C03">
          <w:rPr>
            <w:rStyle w:val="Hipersaite"/>
            <w:rFonts w:cs="Times New Roman"/>
            <w:color w:val="auto"/>
            <w:szCs w:val="24"/>
          </w:rPr>
          <w:t>28.</w:t>
        </w:r>
      </w:hyperlink>
      <w:r w:rsidRPr="00C92C03">
        <w:rPr>
          <w:rFonts w:cs="Times New Roman"/>
          <w:szCs w:val="24"/>
        </w:rPr>
        <w:t> panta piektajai daļai;</w:t>
      </w:r>
    </w:p>
    <w:p w14:paraId="73F33964" w14:textId="77777777" w:rsidR="00C92C03" w:rsidRPr="00C92C03" w:rsidRDefault="00C92C03" w:rsidP="00C92C03">
      <w:pPr>
        <w:jc w:val="both"/>
        <w:rPr>
          <w:rFonts w:cs="Times New Roman"/>
          <w:szCs w:val="24"/>
        </w:rPr>
      </w:pPr>
      <w:r w:rsidRPr="00C92C03">
        <w:rPr>
          <w:rFonts w:cs="Times New Roman"/>
          <w:szCs w:val="24"/>
        </w:rPr>
        <w:t>34.2.</w:t>
      </w:r>
      <w:hyperlink r:id="rId51" w:anchor="p3" w:history="1">
        <w:r w:rsidRPr="00C92C03">
          <w:rPr>
            <w:rStyle w:val="Hipersaite"/>
            <w:rFonts w:cs="Times New Roman"/>
            <w:color w:val="auto"/>
            <w:szCs w:val="24"/>
          </w:rPr>
          <w:t>3. </w:t>
        </w:r>
      </w:hyperlink>
      <w:r w:rsidRPr="00C92C03">
        <w:rPr>
          <w:rFonts w:cs="Times New Roman"/>
          <w:szCs w:val="24"/>
        </w:rPr>
        <w:t>grozījumus prospektā un ieguldītājiem paredzētajā pamatinformācijā atbilstoši Likuma </w:t>
      </w:r>
      <w:hyperlink r:id="rId52" w:anchor="p56" w:history="1">
        <w:r w:rsidRPr="00C92C03">
          <w:rPr>
            <w:rStyle w:val="Hipersaite"/>
            <w:rFonts w:cs="Times New Roman"/>
            <w:color w:val="auto"/>
            <w:szCs w:val="24"/>
          </w:rPr>
          <w:t>56.</w:t>
        </w:r>
      </w:hyperlink>
      <w:r w:rsidRPr="00C92C03">
        <w:rPr>
          <w:rFonts w:cs="Times New Roman"/>
          <w:szCs w:val="24"/>
        </w:rPr>
        <w:t> panta piektajai un vienpadsmitajai daļai;</w:t>
      </w:r>
    </w:p>
    <w:p w14:paraId="54ED97C1" w14:textId="77777777" w:rsidR="00C92C03" w:rsidRPr="00C92C03" w:rsidRDefault="00C92C03" w:rsidP="00C92C03">
      <w:pPr>
        <w:jc w:val="both"/>
        <w:rPr>
          <w:rFonts w:cs="Times New Roman"/>
          <w:szCs w:val="24"/>
        </w:rPr>
      </w:pPr>
      <w:r w:rsidRPr="00C92C03">
        <w:rPr>
          <w:rFonts w:cs="Times New Roman"/>
          <w:szCs w:val="24"/>
        </w:rPr>
        <w:t>34.2.</w:t>
      </w:r>
      <w:hyperlink r:id="rId53" w:anchor="p4" w:history="1">
        <w:r w:rsidRPr="00C92C03">
          <w:rPr>
            <w:rStyle w:val="Hipersaite"/>
            <w:rFonts w:cs="Times New Roman"/>
            <w:color w:val="auto"/>
            <w:szCs w:val="24"/>
          </w:rPr>
          <w:t>4. </w:t>
        </w:r>
      </w:hyperlink>
      <w:r w:rsidRPr="00C92C03">
        <w:rPr>
          <w:rFonts w:cs="Times New Roman"/>
          <w:szCs w:val="24"/>
        </w:rPr>
        <w:t>dokumentus, kas noteikti Likuma </w:t>
      </w:r>
      <w:hyperlink r:id="rId54" w:anchor="p71_2" w:history="1">
        <w:r w:rsidRPr="00C92C03">
          <w:rPr>
            <w:rStyle w:val="Hipersaite"/>
            <w:rFonts w:cs="Times New Roman"/>
            <w:color w:val="auto"/>
            <w:szCs w:val="24"/>
          </w:rPr>
          <w:t>71.</w:t>
        </w:r>
        <w:r w:rsidRPr="00C92C03">
          <w:rPr>
            <w:rStyle w:val="Hipersaite"/>
            <w:rFonts w:cs="Times New Roman"/>
            <w:color w:val="auto"/>
            <w:szCs w:val="24"/>
            <w:vertAlign w:val="superscript"/>
          </w:rPr>
          <w:t>2</w:t>
        </w:r>
      </w:hyperlink>
      <w:r w:rsidRPr="00C92C03">
        <w:rPr>
          <w:rFonts w:cs="Times New Roman"/>
          <w:szCs w:val="24"/>
        </w:rPr>
        <w:t> panta otrajā daļā;</w:t>
      </w:r>
    </w:p>
    <w:p w14:paraId="39E3ACA4" w14:textId="77777777" w:rsidR="00C92C03" w:rsidRPr="00C92C03" w:rsidRDefault="00C92C03" w:rsidP="00C92C03">
      <w:pPr>
        <w:jc w:val="both"/>
        <w:rPr>
          <w:rFonts w:cs="Times New Roman"/>
          <w:szCs w:val="24"/>
        </w:rPr>
      </w:pPr>
      <w:r w:rsidRPr="00C92C03">
        <w:rPr>
          <w:rFonts w:cs="Times New Roman"/>
          <w:szCs w:val="24"/>
        </w:rPr>
        <w:t>34.3. ja pakārtotais fonds plāno veikt pārveidi par fondu, kas nav pakārtotais fonds:</w:t>
      </w:r>
    </w:p>
    <w:p w14:paraId="6E62EE23" w14:textId="77777777" w:rsidR="00C92C03" w:rsidRPr="00C92C03" w:rsidRDefault="00C92C03" w:rsidP="00C92C03">
      <w:pPr>
        <w:jc w:val="both"/>
        <w:rPr>
          <w:rFonts w:cs="Times New Roman"/>
          <w:szCs w:val="24"/>
        </w:rPr>
      </w:pPr>
      <w:r w:rsidRPr="00C92C03">
        <w:rPr>
          <w:rFonts w:cs="Times New Roman"/>
          <w:szCs w:val="24"/>
        </w:rPr>
        <w:t>34.3.</w:t>
      </w:r>
      <w:hyperlink r:id="rId55" w:anchor="p1" w:history="1">
        <w:r w:rsidRPr="00C92C03">
          <w:rPr>
            <w:rStyle w:val="Hipersaite"/>
            <w:rFonts w:cs="Times New Roman"/>
            <w:color w:val="auto"/>
            <w:szCs w:val="24"/>
          </w:rPr>
          <w:t>1. </w:t>
        </w:r>
      </w:hyperlink>
      <w:r w:rsidRPr="00C92C03">
        <w:rPr>
          <w:rFonts w:cs="Times New Roman"/>
          <w:szCs w:val="24"/>
        </w:rPr>
        <w:t>grozījumus fonda pārvaldes nolikumā atbilstoši Likuma </w:t>
      </w:r>
      <w:hyperlink r:id="rId56" w:anchor="p28" w:history="1">
        <w:r w:rsidRPr="00C92C03">
          <w:rPr>
            <w:rStyle w:val="Hipersaite"/>
            <w:rFonts w:cs="Times New Roman"/>
            <w:color w:val="auto"/>
            <w:szCs w:val="24"/>
          </w:rPr>
          <w:t>28.</w:t>
        </w:r>
      </w:hyperlink>
      <w:r w:rsidRPr="00C92C03">
        <w:rPr>
          <w:rFonts w:cs="Times New Roman"/>
          <w:szCs w:val="24"/>
        </w:rPr>
        <w:t> panta piektajai daļai;</w:t>
      </w:r>
    </w:p>
    <w:p w14:paraId="64569765" w14:textId="77777777" w:rsidR="00C92C03" w:rsidRPr="00C92C03" w:rsidRDefault="00C92C03" w:rsidP="00C92C03">
      <w:pPr>
        <w:jc w:val="both"/>
        <w:rPr>
          <w:rFonts w:cs="Times New Roman"/>
          <w:szCs w:val="24"/>
        </w:rPr>
      </w:pPr>
      <w:r w:rsidRPr="00C92C03">
        <w:rPr>
          <w:rFonts w:cs="Times New Roman"/>
          <w:szCs w:val="24"/>
        </w:rPr>
        <w:t>34.3.</w:t>
      </w:r>
      <w:hyperlink r:id="rId57" w:anchor="p2" w:history="1">
        <w:r w:rsidRPr="00C92C03">
          <w:rPr>
            <w:rStyle w:val="Hipersaite"/>
            <w:rFonts w:cs="Times New Roman"/>
            <w:color w:val="auto"/>
            <w:szCs w:val="24"/>
          </w:rPr>
          <w:t>2. </w:t>
        </w:r>
      </w:hyperlink>
      <w:r w:rsidRPr="00C92C03">
        <w:rPr>
          <w:rFonts w:cs="Times New Roman"/>
          <w:szCs w:val="24"/>
        </w:rPr>
        <w:t>grozījumus prospektā un ieguldītājiem paredzētajā pamatinformācijā atbilstoši Likuma </w:t>
      </w:r>
      <w:hyperlink r:id="rId58" w:anchor="p56" w:history="1">
        <w:r w:rsidRPr="00C92C03">
          <w:rPr>
            <w:rStyle w:val="Hipersaite"/>
            <w:rFonts w:cs="Times New Roman"/>
            <w:color w:val="auto"/>
            <w:szCs w:val="24"/>
          </w:rPr>
          <w:t>56. panta</w:t>
        </w:r>
      </w:hyperlink>
      <w:r w:rsidRPr="00C92C03">
        <w:rPr>
          <w:rFonts w:cs="Times New Roman"/>
          <w:szCs w:val="24"/>
        </w:rPr>
        <w:t> piektajai un vienpadsmitajai daļai;</w:t>
      </w:r>
    </w:p>
    <w:p w14:paraId="68FAE012" w14:textId="77777777" w:rsidR="00C92C03" w:rsidRPr="00C92C03" w:rsidRDefault="00C92C03" w:rsidP="00C92C03">
      <w:pPr>
        <w:jc w:val="both"/>
        <w:rPr>
          <w:rFonts w:cs="Times New Roman"/>
          <w:szCs w:val="24"/>
        </w:rPr>
      </w:pPr>
      <w:r w:rsidRPr="00C92C03">
        <w:rPr>
          <w:rFonts w:cs="Times New Roman"/>
          <w:szCs w:val="24"/>
        </w:rPr>
        <w:t>34.4. ja pakārtotais fonds plāno sākt fonda likvidāciju, paziņojumu par šādu nodomu.</w:t>
      </w:r>
    </w:p>
    <w:p w14:paraId="7B72FF55" w14:textId="77777777" w:rsidR="00C92C03" w:rsidRPr="00C92C03" w:rsidRDefault="00C92C03" w:rsidP="00C92C03">
      <w:pPr>
        <w:jc w:val="both"/>
        <w:rPr>
          <w:rFonts w:cs="Times New Roman"/>
          <w:szCs w:val="24"/>
        </w:rPr>
      </w:pPr>
      <w:bookmarkStart w:id="153" w:name="p35"/>
      <w:bookmarkStart w:id="154" w:name="p-1385705"/>
      <w:bookmarkEnd w:id="153"/>
      <w:bookmarkEnd w:id="154"/>
      <w:r w:rsidRPr="00C92C03">
        <w:rPr>
          <w:rFonts w:cs="Times New Roman"/>
          <w:szCs w:val="24"/>
        </w:rPr>
        <w:t>35. Šo noteikumu 34.1. apakšpunkta izpratnē pakārtotais fonds plāno turpināt darbību kā tā paša galvenā fonda pakārtotais fonds, ja:</w:t>
      </w:r>
    </w:p>
    <w:p w14:paraId="05BA5632" w14:textId="77777777" w:rsidR="00C92C03" w:rsidRPr="00C92C03" w:rsidRDefault="00C92C03" w:rsidP="00C92C03">
      <w:pPr>
        <w:jc w:val="both"/>
        <w:rPr>
          <w:rFonts w:cs="Times New Roman"/>
          <w:szCs w:val="24"/>
        </w:rPr>
      </w:pPr>
      <w:r w:rsidRPr="00C92C03">
        <w:rPr>
          <w:rFonts w:cs="Times New Roman"/>
          <w:szCs w:val="24"/>
        </w:rPr>
        <w:t>35.1. ierosinātajā apvienošanā galvenais fonds ir iegūstošais fonds;</w:t>
      </w:r>
    </w:p>
    <w:p w14:paraId="58896872" w14:textId="77777777" w:rsidR="00C92C03" w:rsidRPr="00C92C03" w:rsidRDefault="00C92C03" w:rsidP="00C92C03">
      <w:pPr>
        <w:jc w:val="both"/>
        <w:rPr>
          <w:rFonts w:cs="Times New Roman"/>
          <w:szCs w:val="24"/>
        </w:rPr>
      </w:pPr>
      <w:r w:rsidRPr="00C92C03">
        <w:rPr>
          <w:rFonts w:cs="Times New Roman"/>
          <w:szCs w:val="24"/>
        </w:rPr>
        <w:t>35.2. galvenais fonds turpina darbību bez būtiskām izmaiņām kā viens no fondiem, kas izveidots ierosinātās sadalīšanas rezultātā.</w:t>
      </w:r>
    </w:p>
    <w:p w14:paraId="2A78C4AB" w14:textId="77777777" w:rsidR="00C92C03" w:rsidRPr="00C92C03" w:rsidRDefault="00C92C03" w:rsidP="00C92C03">
      <w:pPr>
        <w:jc w:val="both"/>
        <w:rPr>
          <w:rFonts w:cs="Times New Roman"/>
          <w:szCs w:val="24"/>
        </w:rPr>
      </w:pPr>
      <w:bookmarkStart w:id="155" w:name="p36"/>
      <w:bookmarkStart w:id="156" w:name="p-1385706"/>
      <w:bookmarkEnd w:id="155"/>
      <w:bookmarkEnd w:id="156"/>
      <w:r w:rsidRPr="00C92C03">
        <w:rPr>
          <w:rFonts w:cs="Times New Roman"/>
          <w:szCs w:val="24"/>
        </w:rPr>
        <w:t>36. Šo noteikumu 34.2. apakšpunkta izpratnē pakārtotais fonds plāno kļūt par cita galvenā fonda pakārtoto fondu, kas izveidots galvenā fonda ierosinātās apvienošanas vai sadalīšanas rezultātā, ja:</w:t>
      </w:r>
    </w:p>
    <w:p w14:paraId="761D9322" w14:textId="77777777" w:rsidR="00C92C03" w:rsidRPr="00C92C03" w:rsidRDefault="00C92C03" w:rsidP="00C92C03">
      <w:pPr>
        <w:jc w:val="both"/>
        <w:rPr>
          <w:rFonts w:cs="Times New Roman"/>
          <w:szCs w:val="24"/>
        </w:rPr>
      </w:pPr>
      <w:r w:rsidRPr="00C92C03">
        <w:rPr>
          <w:rFonts w:cs="Times New Roman"/>
          <w:szCs w:val="24"/>
        </w:rPr>
        <w:lastRenderedPageBreak/>
        <w:t>36.1. galvenais fonds ir pievienojamais fonds un apvienošanas rezultātā pakārtotais fonds kļūst par iegūstošā fonda ieguldītāju;</w:t>
      </w:r>
    </w:p>
    <w:p w14:paraId="67A27656" w14:textId="77777777" w:rsidR="00C92C03" w:rsidRPr="00C92C03" w:rsidRDefault="00C92C03" w:rsidP="00C92C03">
      <w:pPr>
        <w:jc w:val="both"/>
        <w:rPr>
          <w:rFonts w:cs="Times New Roman"/>
          <w:szCs w:val="24"/>
        </w:rPr>
      </w:pPr>
      <w:r w:rsidRPr="00C92C03">
        <w:rPr>
          <w:rFonts w:cs="Times New Roman"/>
          <w:szCs w:val="24"/>
        </w:rPr>
        <w:t>36.2. pakārtotais fonds kļūst par tāda fonda ieguldītāju, kas izveidots galvenā fonda sadalīšanas rezultātā un būtiski atšķiras no galvenā fonda.</w:t>
      </w:r>
    </w:p>
    <w:p w14:paraId="5EA2AC2A" w14:textId="77777777" w:rsidR="00C92C03" w:rsidRPr="00C92C03" w:rsidRDefault="00C92C03" w:rsidP="00C92C03">
      <w:pPr>
        <w:jc w:val="both"/>
        <w:rPr>
          <w:rFonts w:cs="Times New Roman"/>
          <w:szCs w:val="24"/>
        </w:rPr>
      </w:pPr>
      <w:bookmarkStart w:id="157" w:name="p37"/>
      <w:bookmarkStart w:id="158" w:name="p-1385707"/>
      <w:bookmarkEnd w:id="157"/>
      <w:bookmarkEnd w:id="158"/>
      <w:r w:rsidRPr="00C92C03">
        <w:rPr>
          <w:rFonts w:cs="Times New Roman"/>
          <w:szCs w:val="24"/>
        </w:rPr>
        <w:t>37. Pēc Latvijas Bankas lēmuma par atļaujas piešķiršanu veikt šo noteikumu </w:t>
      </w:r>
      <w:hyperlink r:id="rId59" w:anchor="p34.2" w:history="1">
        <w:r w:rsidRPr="00C92C03">
          <w:rPr>
            <w:rStyle w:val="Hipersaite"/>
            <w:rFonts w:cs="Times New Roman"/>
            <w:color w:val="auto"/>
            <w:szCs w:val="24"/>
          </w:rPr>
          <w:t>34.2</w:t>
        </w:r>
      </w:hyperlink>
      <w:r w:rsidRPr="00C92C03">
        <w:rPr>
          <w:rFonts w:cs="Times New Roman"/>
          <w:szCs w:val="24"/>
        </w:rPr>
        <w:t>. apakšpunktā noteiktās darbības pieņemšanas pakārtotais fonds iespējami īsākajā laikā veic nepieciešamos pasākumus, lai nodrošinātu Likuma </w:t>
      </w:r>
      <w:hyperlink r:id="rId60" w:anchor="p71_6" w:history="1">
        <w:r w:rsidRPr="00C92C03">
          <w:rPr>
            <w:rStyle w:val="Hipersaite"/>
            <w:rFonts w:cs="Times New Roman"/>
            <w:color w:val="auto"/>
            <w:szCs w:val="24"/>
          </w:rPr>
          <w:t>71.</w:t>
        </w:r>
        <w:r w:rsidRPr="00C92C03">
          <w:rPr>
            <w:rStyle w:val="Hipersaite"/>
            <w:rFonts w:cs="Times New Roman"/>
            <w:color w:val="auto"/>
            <w:szCs w:val="24"/>
            <w:vertAlign w:val="superscript"/>
          </w:rPr>
          <w:t>6</w:t>
        </w:r>
      </w:hyperlink>
      <w:r w:rsidRPr="00C92C03">
        <w:rPr>
          <w:rFonts w:cs="Times New Roman"/>
          <w:szCs w:val="24"/>
        </w:rPr>
        <w:t> pantā noteikto prasību ievērošanu.</w:t>
      </w:r>
    </w:p>
    <w:p w14:paraId="21B3A8D1" w14:textId="77777777" w:rsidR="00C92C03" w:rsidRPr="00C92C03" w:rsidRDefault="00C92C03" w:rsidP="00C92C03">
      <w:pPr>
        <w:jc w:val="both"/>
        <w:rPr>
          <w:rFonts w:cs="Times New Roman"/>
          <w:szCs w:val="24"/>
        </w:rPr>
      </w:pPr>
      <w:bookmarkStart w:id="159" w:name="p38"/>
      <w:bookmarkStart w:id="160" w:name="p-1385708"/>
      <w:bookmarkEnd w:id="159"/>
      <w:bookmarkEnd w:id="160"/>
      <w:r w:rsidRPr="00C92C03">
        <w:rPr>
          <w:rFonts w:cs="Times New Roman"/>
          <w:szCs w:val="24"/>
        </w:rPr>
        <w:t>38. Šo noteikumu </w:t>
      </w:r>
      <w:hyperlink r:id="rId61" w:anchor="p34.2" w:history="1">
        <w:r w:rsidRPr="00C92C03">
          <w:rPr>
            <w:rStyle w:val="Hipersaite"/>
            <w:rFonts w:cs="Times New Roman"/>
            <w:color w:val="auto"/>
            <w:szCs w:val="24"/>
          </w:rPr>
          <w:t>34.2</w:t>
        </w:r>
      </w:hyperlink>
      <w:r w:rsidRPr="00C92C03">
        <w:rPr>
          <w:rFonts w:cs="Times New Roman"/>
          <w:szCs w:val="24"/>
        </w:rPr>
        <w:t>. un </w:t>
      </w:r>
      <w:hyperlink r:id="rId62" w:anchor="p34.3" w:history="1">
        <w:r w:rsidRPr="00C92C03">
          <w:rPr>
            <w:rStyle w:val="Hipersaite"/>
            <w:rFonts w:cs="Times New Roman"/>
            <w:color w:val="auto"/>
            <w:szCs w:val="24"/>
          </w:rPr>
          <w:t>34.3</w:t>
        </w:r>
      </w:hyperlink>
      <w:r w:rsidRPr="00C92C03">
        <w:rPr>
          <w:rFonts w:cs="Times New Roman"/>
          <w:szCs w:val="24"/>
        </w:rPr>
        <w:t>. apakšpunktā noteiktajā gadījumā pakārtotajam fondam ir tiesības pieprasīt savu ieguldījumu apliecību atpirkšanu no galvenā fonda atbilstoši Likuma </w:t>
      </w:r>
      <w:hyperlink r:id="rId63" w:anchor="p34" w:history="1">
        <w:r w:rsidRPr="00C92C03">
          <w:rPr>
            <w:rStyle w:val="Hipersaite"/>
            <w:rFonts w:cs="Times New Roman"/>
            <w:color w:val="auto"/>
            <w:szCs w:val="24"/>
          </w:rPr>
          <w:t>34.</w:t>
        </w:r>
      </w:hyperlink>
      <w:r w:rsidRPr="00C92C03">
        <w:rPr>
          <w:rFonts w:cs="Times New Roman"/>
          <w:szCs w:val="24"/>
        </w:rPr>
        <w:t> panta desmitajā daļā un </w:t>
      </w:r>
      <w:hyperlink r:id="rId64" w:anchor="p71_3" w:history="1">
        <w:r w:rsidRPr="00C92C03">
          <w:rPr>
            <w:rStyle w:val="Hipersaite"/>
            <w:rFonts w:cs="Times New Roman"/>
            <w:color w:val="auto"/>
            <w:szCs w:val="24"/>
          </w:rPr>
          <w:t>71.</w:t>
        </w:r>
        <w:r w:rsidRPr="00C92C03">
          <w:rPr>
            <w:rStyle w:val="Hipersaite"/>
            <w:rFonts w:cs="Times New Roman"/>
            <w:color w:val="auto"/>
            <w:szCs w:val="24"/>
            <w:vertAlign w:val="superscript"/>
          </w:rPr>
          <w:t>3</w:t>
        </w:r>
      </w:hyperlink>
      <w:r w:rsidRPr="00C92C03">
        <w:rPr>
          <w:rFonts w:cs="Times New Roman"/>
          <w:szCs w:val="24"/>
        </w:rPr>
        <w:t> panta četrpadsmitajā daļā noteiktajam, ja Latvijas Banka lēmumu par atļaujas piešķiršanu atbilstoši šo noteikumu </w:t>
      </w:r>
      <w:hyperlink r:id="rId65" w:anchor="p34" w:history="1">
        <w:r w:rsidRPr="00C92C03">
          <w:rPr>
            <w:rStyle w:val="Hipersaite"/>
            <w:rFonts w:cs="Times New Roman"/>
            <w:color w:val="auto"/>
            <w:szCs w:val="24"/>
          </w:rPr>
          <w:t>34.</w:t>
        </w:r>
      </w:hyperlink>
      <w:r w:rsidRPr="00C92C03">
        <w:rPr>
          <w:rFonts w:cs="Times New Roman"/>
          <w:szCs w:val="24"/>
        </w:rPr>
        <w:t> punktam nav pieņēmusi vienu darbdienu pirms pēdējās dienas, kurā pakārtotais fonds var pieprasīt savu ieguldījumu apliecību atpirkšanu no galvenā fonda, pirms apvienošana vai sadalīšana ir stājusies spēkā.</w:t>
      </w:r>
    </w:p>
    <w:p w14:paraId="04602070" w14:textId="77777777" w:rsidR="00C92C03" w:rsidRPr="00C92C03" w:rsidRDefault="00C92C03" w:rsidP="00C92C03">
      <w:pPr>
        <w:jc w:val="both"/>
        <w:rPr>
          <w:rFonts w:cs="Times New Roman"/>
          <w:szCs w:val="24"/>
        </w:rPr>
      </w:pPr>
      <w:bookmarkStart w:id="161" w:name="p39"/>
      <w:bookmarkStart w:id="162" w:name="p-1385709"/>
      <w:bookmarkEnd w:id="161"/>
      <w:bookmarkEnd w:id="162"/>
      <w:r w:rsidRPr="00C92C03">
        <w:rPr>
          <w:rFonts w:cs="Times New Roman"/>
          <w:szCs w:val="24"/>
        </w:rPr>
        <w:t>39. Pakārtotais fonds izmanto šo noteikumu </w:t>
      </w:r>
      <w:hyperlink r:id="rId66" w:anchor="p38" w:history="1">
        <w:r w:rsidRPr="00C92C03">
          <w:rPr>
            <w:rStyle w:val="Hipersaite"/>
            <w:rFonts w:cs="Times New Roman"/>
            <w:color w:val="auto"/>
            <w:szCs w:val="24"/>
          </w:rPr>
          <w:t>38.</w:t>
        </w:r>
      </w:hyperlink>
      <w:r w:rsidRPr="00C92C03">
        <w:rPr>
          <w:rFonts w:cs="Times New Roman"/>
          <w:szCs w:val="24"/>
        </w:rPr>
        <w:t> punktā noteiktās tiesības, lai netiktu ietekmētas tā ieguldītāju tiesības pieprasīt savu ieguldījumu apliecību atpirkšanu no pakārtotā fonda saskaņā ar Likuma </w:t>
      </w:r>
      <w:hyperlink r:id="rId67" w:anchor="p71_6" w:history="1">
        <w:r w:rsidRPr="00C92C03">
          <w:rPr>
            <w:rStyle w:val="Hipersaite"/>
            <w:rFonts w:cs="Times New Roman"/>
            <w:color w:val="auto"/>
            <w:szCs w:val="24"/>
          </w:rPr>
          <w:t>71.</w:t>
        </w:r>
        <w:r w:rsidRPr="00C92C03">
          <w:rPr>
            <w:rStyle w:val="Hipersaite"/>
            <w:rFonts w:cs="Times New Roman"/>
            <w:color w:val="auto"/>
            <w:szCs w:val="24"/>
            <w:vertAlign w:val="superscript"/>
          </w:rPr>
          <w:t>6</w:t>
        </w:r>
      </w:hyperlink>
      <w:r w:rsidRPr="00C92C03">
        <w:rPr>
          <w:rFonts w:cs="Times New Roman"/>
          <w:szCs w:val="24"/>
        </w:rPr>
        <w:t> panta pirmās daļas 4. punktu.</w:t>
      </w:r>
    </w:p>
    <w:p w14:paraId="76C9193D" w14:textId="77777777" w:rsidR="00C92C03" w:rsidRPr="00C92C03" w:rsidRDefault="00C92C03" w:rsidP="00C92C03">
      <w:pPr>
        <w:jc w:val="both"/>
        <w:rPr>
          <w:rFonts w:cs="Times New Roman"/>
          <w:szCs w:val="24"/>
        </w:rPr>
      </w:pPr>
      <w:bookmarkStart w:id="163" w:name="p40"/>
      <w:bookmarkStart w:id="164" w:name="p-1385710"/>
      <w:bookmarkEnd w:id="163"/>
      <w:bookmarkEnd w:id="164"/>
      <w:r w:rsidRPr="00C92C03">
        <w:rPr>
          <w:rFonts w:cs="Times New Roman"/>
          <w:szCs w:val="24"/>
        </w:rPr>
        <w:t>40. Pirms šo noteikumu </w:t>
      </w:r>
      <w:hyperlink r:id="rId68" w:anchor="p38" w:history="1">
        <w:r w:rsidRPr="00C92C03">
          <w:rPr>
            <w:rStyle w:val="Hipersaite"/>
            <w:rFonts w:cs="Times New Roman"/>
            <w:color w:val="auto"/>
            <w:szCs w:val="24"/>
          </w:rPr>
          <w:t>38.</w:t>
        </w:r>
      </w:hyperlink>
      <w:r w:rsidRPr="00C92C03">
        <w:rPr>
          <w:rFonts w:cs="Times New Roman"/>
          <w:szCs w:val="24"/>
        </w:rPr>
        <w:t> punktā noteikto tiesību izmantošanas pakārtotais fonds izvērtē papildus iespējamos risinājumus, lai izvairītos no darījumu izmaksām vai negatīvām sekām tā ieguldītājiem vai tās samazinātu.</w:t>
      </w:r>
    </w:p>
    <w:p w14:paraId="1BDA2DFA" w14:textId="77777777" w:rsidR="00C92C03" w:rsidRPr="00C92C03" w:rsidRDefault="00C92C03" w:rsidP="00C92C03">
      <w:pPr>
        <w:jc w:val="both"/>
        <w:rPr>
          <w:rFonts w:cs="Times New Roman"/>
          <w:szCs w:val="24"/>
        </w:rPr>
      </w:pPr>
      <w:bookmarkStart w:id="165" w:name="p41"/>
      <w:bookmarkStart w:id="166" w:name="p-1385711"/>
      <w:bookmarkEnd w:id="165"/>
      <w:bookmarkEnd w:id="166"/>
      <w:r w:rsidRPr="00C92C03">
        <w:rPr>
          <w:rFonts w:cs="Times New Roman"/>
          <w:szCs w:val="24"/>
        </w:rPr>
        <w:t>41. Ja pakārtotais fonds pieprasa savu ieguldījumu apliecību atpirkšanu no galvenā fonda, tas saņem ieņēmumus no atpirkšanas vienā no šiem veidiem:</w:t>
      </w:r>
    </w:p>
    <w:p w14:paraId="1C228A31" w14:textId="77777777" w:rsidR="00C92C03" w:rsidRPr="00C92C03" w:rsidRDefault="00C92C03" w:rsidP="00C92C03">
      <w:pPr>
        <w:jc w:val="both"/>
        <w:rPr>
          <w:rFonts w:cs="Times New Roman"/>
          <w:szCs w:val="24"/>
        </w:rPr>
      </w:pPr>
      <w:r w:rsidRPr="00C92C03">
        <w:rPr>
          <w:rFonts w:cs="Times New Roman"/>
          <w:szCs w:val="24"/>
        </w:rPr>
        <w:t>41.1. naudā;</w:t>
      </w:r>
    </w:p>
    <w:p w14:paraId="741C4061" w14:textId="77777777" w:rsidR="00C92C03" w:rsidRPr="00C92C03" w:rsidRDefault="00C92C03" w:rsidP="00C92C03">
      <w:pPr>
        <w:jc w:val="both"/>
        <w:rPr>
          <w:rFonts w:cs="Times New Roman"/>
          <w:szCs w:val="24"/>
        </w:rPr>
      </w:pPr>
      <w:r w:rsidRPr="00C92C03">
        <w:rPr>
          <w:rFonts w:cs="Times New Roman"/>
          <w:szCs w:val="24"/>
        </w:rPr>
        <w:t>41.2. dažus vai visus ieņēmumus kā attiecīgo aktīvu nodošanu, ja pakārtotais fonds tam ir piekritis un ja to paredz pakārtotā fonda un galvenā fonda noslēgtais līgums.</w:t>
      </w:r>
    </w:p>
    <w:p w14:paraId="7ADECD7C" w14:textId="77777777" w:rsidR="00C92C03" w:rsidRPr="00C92C03" w:rsidRDefault="00C92C03" w:rsidP="00C92C03">
      <w:pPr>
        <w:jc w:val="both"/>
        <w:rPr>
          <w:rFonts w:cs="Times New Roman"/>
          <w:szCs w:val="24"/>
        </w:rPr>
      </w:pPr>
      <w:bookmarkStart w:id="167" w:name="p42"/>
      <w:bookmarkStart w:id="168" w:name="p-1385712"/>
      <w:bookmarkEnd w:id="167"/>
      <w:bookmarkEnd w:id="168"/>
      <w:r w:rsidRPr="00C92C03">
        <w:rPr>
          <w:rFonts w:cs="Times New Roman"/>
          <w:szCs w:val="24"/>
        </w:rPr>
        <w:t>42. Gadījumos, kad iestājas šo noteikumu 41.2. apakšpunkta nosacījumi, pakārtotais fonds jebkurā laikā var realizēt nodotos aktīvus.</w:t>
      </w:r>
    </w:p>
    <w:p w14:paraId="507DFED0" w14:textId="77777777" w:rsidR="00C92C03" w:rsidRDefault="00C92C03" w:rsidP="00C92C03">
      <w:pPr>
        <w:jc w:val="both"/>
        <w:rPr>
          <w:ins w:id="169" w:author="Elīna Dejus" w:date="2025-08-13T12:49:00Z" w16du:dateUtc="2025-08-13T09:49:00Z"/>
          <w:rFonts w:cs="Times New Roman"/>
          <w:szCs w:val="24"/>
        </w:rPr>
      </w:pPr>
      <w:bookmarkStart w:id="170" w:name="p43"/>
      <w:bookmarkStart w:id="171" w:name="p-1385713"/>
      <w:bookmarkEnd w:id="170"/>
      <w:bookmarkEnd w:id="171"/>
      <w:r w:rsidRPr="00C92C03">
        <w:rPr>
          <w:rFonts w:cs="Times New Roman"/>
          <w:szCs w:val="24"/>
        </w:rPr>
        <w:t>43. Latvijas Banka, pieņemot lēmumu par atļaujas piešķiršanu, nosaka, ka visu naudu, kas tiek glabāta vai saņemta atbilstoši šo noteikumu </w:t>
      </w:r>
      <w:hyperlink r:id="rId69" w:anchor="p41" w:history="1">
        <w:r w:rsidRPr="00C92C03">
          <w:rPr>
            <w:rStyle w:val="Hipersaite"/>
            <w:rFonts w:cs="Times New Roman"/>
            <w:color w:val="auto"/>
            <w:szCs w:val="24"/>
          </w:rPr>
          <w:t>41.</w:t>
        </w:r>
      </w:hyperlink>
      <w:r w:rsidRPr="00C92C03">
        <w:rPr>
          <w:rFonts w:cs="Times New Roman"/>
          <w:szCs w:val="24"/>
        </w:rPr>
        <w:t> punktā norādītajam, var atkārtoti ieguldīt vienīgi efektīvas naudas pārvaldības mērķiem līdz datumam, kurā pakārtotajam fondam ir jāsāk ieguldīt jaunā galvenā fonda ieguldījumu apliecībās vai saskaņā ar pakārtotā fonda jaunajiem ieguldījumu mērķiem un politiku.</w:t>
      </w:r>
    </w:p>
    <w:p w14:paraId="1DCA01B6" w14:textId="1CFC4AC2" w:rsidR="00E150B7" w:rsidRPr="00E150B7" w:rsidRDefault="00E150B7" w:rsidP="00C92C03">
      <w:pPr>
        <w:jc w:val="both"/>
        <w:rPr>
          <w:rFonts w:cs="Times New Roman"/>
          <w:b/>
          <w:bCs/>
          <w:szCs w:val="24"/>
        </w:rPr>
      </w:pPr>
      <w:ins w:id="172" w:author="Elīna Dejus" w:date="2025-08-13T12:49:00Z" w16du:dateUtc="2025-08-13T09:49:00Z">
        <w:r w:rsidRPr="00E150B7">
          <w:rPr>
            <w:rFonts w:cs="Times New Roman"/>
            <w:b/>
            <w:bCs/>
            <w:szCs w:val="24"/>
          </w:rPr>
          <w:t xml:space="preserve">3.4. </w:t>
        </w:r>
        <w:r w:rsidRPr="00E150B7">
          <w:rPr>
            <w:b/>
            <w:bCs/>
          </w:rPr>
          <w:t>Turētājbankas un revidenti</w:t>
        </w:r>
      </w:ins>
    </w:p>
    <w:p w14:paraId="0CA559A4" w14:textId="332D383A" w:rsidR="00C92C03" w:rsidRPr="00C92C03" w:rsidRDefault="00C92C03" w:rsidP="00C92C03">
      <w:pPr>
        <w:jc w:val="both"/>
        <w:rPr>
          <w:rFonts w:cs="Times New Roman"/>
          <w:b/>
          <w:bCs/>
          <w:szCs w:val="24"/>
        </w:rPr>
      </w:pPr>
      <w:bookmarkStart w:id="173" w:name="n3.4"/>
      <w:bookmarkStart w:id="174" w:name="n-1385714"/>
      <w:bookmarkEnd w:id="173"/>
      <w:bookmarkEnd w:id="174"/>
      <w:r w:rsidRPr="00C92C03">
        <w:rPr>
          <w:rFonts w:cs="Times New Roman"/>
          <w:b/>
          <w:bCs/>
          <w:szCs w:val="24"/>
        </w:rPr>
        <w:t>3.4.</w:t>
      </w:r>
      <w:ins w:id="175" w:author="Elīna Dejus" w:date="2025-08-13T12:48:00Z" w16du:dateUtc="2025-08-13T09:48:00Z">
        <w:r w:rsidR="00E150B7">
          <w:rPr>
            <w:rFonts w:cs="Times New Roman"/>
            <w:b/>
            <w:bCs/>
            <w:szCs w:val="24"/>
          </w:rPr>
          <w:t>1.</w:t>
        </w:r>
      </w:ins>
      <w:r w:rsidRPr="00C92C03">
        <w:rPr>
          <w:rFonts w:cs="Times New Roman"/>
          <w:b/>
          <w:bCs/>
          <w:szCs w:val="24"/>
        </w:rPr>
        <w:t xml:space="preserve"> Vienošanās par informācijas apmaiņu starp fondu turētājbankām saturs</w:t>
      </w:r>
    </w:p>
    <w:p w14:paraId="3E6CA785" w14:textId="77777777" w:rsidR="00C92C03" w:rsidRPr="00C92C03" w:rsidRDefault="00C92C03" w:rsidP="00C92C03">
      <w:pPr>
        <w:jc w:val="both"/>
        <w:rPr>
          <w:rFonts w:cs="Times New Roman"/>
          <w:szCs w:val="24"/>
        </w:rPr>
      </w:pPr>
      <w:bookmarkStart w:id="176" w:name="p44"/>
      <w:bookmarkStart w:id="177" w:name="p-1385715"/>
      <w:bookmarkEnd w:id="176"/>
      <w:bookmarkEnd w:id="177"/>
      <w:r w:rsidRPr="00C92C03">
        <w:rPr>
          <w:rFonts w:cs="Times New Roman"/>
          <w:szCs w:val="24"/>
        </w:rPr>
        <w:t>44. Vienošanās tekstā par informācijas, kas norādīta Likuma </w:t>
      </w:r>
      <w:hyperlink r:id="rId70" w:anchor="p71_4" w:history="1">
        <w:r w:rsidRPr="00C92C03">
          <w:rPr>
            <w:rStyle w:val="Hipersaite"/>
            <w:rFonts w:cs="Times New Roman"/>
            <w:color w:val="auto"/>
            <w:szCs w:val="24"/>
          </w:rPr>
          <w:t>71.</w:t>
        </w:r>
        <w:r w:rsidRPr="00C92C03">
          <w:rPr>
            <w:rStyle w:val="Hipersaite"/>
            <w:rFonts w:cs="Times New Roman"/>
            <w:color w:val="auto"/>
            <w:szCs w:val="24"/>
            <w:vertAlign w:val="superscript"/>
          </w:rPr>
          <w:t>4</w:t>
        </w:r>
      </w:hyperlink>
      <w:r w:rsidRPr="00C92C03">
        <w:rPr>
          <w:rFonts w:cs="Times New Roman"/>
          <w:szCs w:val="24"/>
        </w:rPr>
        <w:t> panta pirmajā daļā, apmaiņu starp galvenā fonda turētājbanku un pakārtotā fonda turētājbanku norāda:</w:t>
      </w:r>
    </w:p>
    <w:p w14:paraId="696362F8" w14:textId="77777777" w:rsidR="00C92C03" w:rsidRPr="00C92C03" w:rsidRDefault="00C92C03" w:rsidP="00C92C03">
      <w:pPr>
        <w:jc w:val="both"/>
        <w:rPr>
          <w:rFonts w:cs="Times New Roman"/>
          <w:szCs w:val="24"/>
        </w:rPr>
      </w:pPr>
      <w:r w:rsidRPr="00C92C03">
        <w:rPr>
          <w:rFonts w:cs="Times New Roman"/>
          <w:szCs w:val="24"/>
        </w:rPr>
        <w:t>44.1. dokumentus un informāciju, ar ko regulāri apmainās abas turētājbankas, kā arī to, vai šos dokumentus un informāciju viena turētājbanka iesniedz otrai pastāvīgi vai tos iesniedz tikai pēc otras turētājbankas pieprasījuma;</w:t>
      </w:r>
    </w:p>
    <w:p w14:paraId="24D8B324" w14:textId="77777777" w:rsidR="00C92C03" w:rsidRPr="00C92C03" w:rsidRDefault="00C92C03" w:rsidP="00C92C03">
      <w:pPr>
        <w:jc w:val="both"/>
        <w:rPr>
          <w:rFonts w:cs="Times New Roman"/>
          <w:szCs w:val="24"/>
        </w:rPr>
      </w:pPr>
      <w:r w:rsidRPr="00C92C03">
        <w:rPr>
          <w:rFonts w:cs="Times New Roman"/>
          <w:szCs w:val="24"/>
        </w:rPr>
        <w:t>44.2. kārtību un termiņus, kādos galvenā fonda turētājbanka nosūta informāciju pakārtotā fonda turētājbankai;</w:t>
      </w:r>
    </w:p>
    <w:p w14:paraId="285D26E6" w14:textId="77777777" w:rsidR="00C92C03" w:rsidRPr="00C92C03" w:rsidRDefault="00C92C03" w:rsidP="00C92C03">
      <w:pPr>
        <w:jc w:val="both"/>
        <w:rPr>
          <w:rFonts w:cs="Times New Roman"/>
          <w:szCs w:val="24"/>
        </w:rPr>
      </w:pPr>
      <w:r w:rsidRPr="00C92C03">
        <w:rPr>
          <w:rFonts w:cs="Times New Roman"/>
          <w:szCs w:val="24"/>
        </w:rPr>
        <w:t>44.3. abu turētājbanku pienākumus atbilstoši attiecīgās valsts normatīvo aktu prasībām (</w:t>
      </w:r>
      <w:proofErr w:type="spellStart"/>
      <w:r w:rsidRPr="00C92C03">
        <w:rPr>
          <w:rFonts w:cs="Times New Roman"/>
          <w:i/>
          <w:iCs/>
          <w:szCs w:val="24"/>
        </w:rPr>
        <w:t>operational</w:t>
      </w:r>
      <w:proofErr w:type="spellEnd"/>
      <w:r w:rsidRPr="00C92C03">
        <w:rPr>
          <w:rFonts w:cs="Times New Roman"/>
          <w:i/>
          <w:iCs/>
          <w:szCs w:val="24"/>
        </w:rPr>
        <w:t xml:space="preserve"> </w:t>
      </w:r>
      <w:proofErr w:type="spellStart"/>
      <w:r w:rsidRPr="00C92C03">
        <w:rPr>
          <w:rFonts w:cs="Times New Roman"/>
          <w:i/>
          <w:iCs/>
          <w:szCs w:val="24"/>
        </w:rPr>
        <w:t>matters</w:t>
      </w:r>
      <w:proofErr w:type="spellEnd"/>
      <w:r w:rsidRPr="00C92C03">
        <w:rPr>
          <w:rFonts w:cs="Times New Roman"/>
          <w:szCs w:val="24"/>
        </w:rPr>
        <w:t>), tai skaitā:</w:t>
      </w:r>
    </w:p>
    <w:p w14:paraId="18AA0F96" w14:textId="77777777" w:rsidR="00C92C03" w:rsidRPr="00C92C03" w:rsidRDefault="00C92C03" w:rsidP="00C92C03">
      <w:pPr>
        <w:jc w:val="both"/>
        <w:rPr>
          <w:rFonts w:cs="Times New Roman"/>
          <w:szCs w:val="24"/>
        </w:rPr>
      </w:pPr>
      <w:r w:rsidRPr="00C92C03">
        <w:rPr>
          <w:rFonts w:cs="Times New Roman"/>
          <w:szCs w:val="24"/>
        </w:rPr>
        <w:t>44.3.1. fondu neto aktīvu vērtības aprēķināšanas kārtību, norādot nepieciešamās darbības, lai izvairītos no atšķirībām, ko var izraisīt laika zonu starpība dažādās valstīs, ievērojot Likuma 71.</w:t>
      </w:r>
      <w:r w:rsidRPr="00C92C03">
        <w:rPr>
          <w:rFonts w:cs="Times New Roman"/>
          <w:szCs w:val="24"/>
          <w:vertAlign w:val="superscript"/>
        </w:rPr>
        <w:t>3</w:t>
      </w:r>
      <w:r w:rsidRPr="00C92C03">
        <w:rPr>
          <w:rFonts w:cs="Times New Roman"/>
          <w:szCs w:val="24"/>
        </w:rPr>
        <w:t> panta piekto daļu;</w:t>
      </w:r>
    </w:p>
    <w:p w14:paraId="4F24B2A7" w14:textId="6E3D0FCF" w:rsidR="00C92C03" w:rsidRPr="00C92C03" w:rsidRDefault="00C92C03" w:rsidP="00C92C03">
      <w:pPr>
        <w:jc w:val="both"/>
        <w:rPr>
          <w:rFonts w:cs="Times New Roman"/>
          <w:szCs w:val="24"/>
        </w:rPr>
      </w:pPr>
      <w:r w:rsidRPr="00C92C03">
        <w:rPr>
          <w:rFonts w:cs="Times New Roman"/>
          <w:szCs w:val="24"/>
        </w:rPr>
        <w:t xml:space="preserve">44.3.2. kārtību, kādā tiks izpildīti pakārtotā fonda rīkojumi par galvenā fonda ieguldījumu apliecību iegādi vai pieprasījumi par atpakaļpirkšanu, un šo darījumu veikšanas kārtību, </w:t>
      </w:r>
      <w:del w:id="178" w:author="Laura Birziņa" w:date="2025-10-29T16:03:00Z" w16du:dateUtc="2025-10-29T14:03:00Z">
        <w:r w:rsidRPr="00C92C03" w:rsidDel="00390305">
          <w:rPr>
            <w:rFonts w:cs="Times New Roman"/>
            <w:szCs w:val="24"/>
          </w:rPr>
          <w:delText>tai skaitā</w:delText>
        </w:r>
      </w:del>
      <w:ins w:id="179" w:author="Laura Birziņa" w:date="2025-10-29T16:03:00Z" w16du:dateUtc="2025-10-29T14:03:00Z">
        <w:r w:rsidR="00390305">
          <w:rPr>
            <w:rFonts w:cs="Times New Roman"/>
            <w:szCs w:val="24"/>
          </w:rPr>
          <w:t>tostarp</w:t>
        </w:r>
      </w:ins>
      <w:r w:rsidRPr="00C92C03">
        <w:rPr>
          <w:rFonts w:cs="Times New Roman"/>
          <w:szCs w:val="24"/>
        </w:rPr>
        <w:t xml:space="preserve"> attiecīgo aktīvu nodošanas noteikumus;</w:t>
      </w:r>
    </w:p>
    <w:p w14:paraId="4DE67D3F" w14:textId="77777777" w:rsidR="00C92C03" w:rsidRPr="00C92C03" w:rsidRDefault="00C92C03" w:rsidP="00C92C03">
      <w:pPr>
        <w:jc w:val="both"/>
        <w:rPr>
          <w:rFonts w:cs="Times New Roman"/>
          <w:szCs w:val="24"/>
        </w:rPr>
      </w:pPr>
      <w:r w:rsidRPr="00C92C03">
        <w:rPr>
          <w:rFonts w:cs="Times New Roman"/>
          <w:szCs w:val="24"/>
        </w:rPr>
        <w:t>44.4. pārskata gada beigu termiņa saskaņošanas kārtību, ja fondu pārskata gadi atšķiras;</w:t>
      </w:r>
    </w:p>
    <w:p w14:paraId="1E5FA5CB" w14:textId="77777777" w:rsidR="00C92C03" w:rsidRPr="00C92C03" w:rsidRDefault="00C92C03" w:rsidP="00C92C03">
      <w:pPr>
        <w:jc w:val="both"/>
        <w:rPr>
          <w:rFonts w:cs="Times New Roman"/>
          <w:szCs w:val="24"/>
        </w:rPr>
      </w:pPr>
      <w:r w:rsidRPr="00C92C03">
        <w:rPr>
          <w:rFonts w:cs="Times New Roman"/>
          <w:szCs w:val="24"/>
        </w:rPr>
        <w:lastRenderedPageBreak/>
        <w:t>44.5. informāciju, ko galvenā fonda turētājbanka sniedz pakārtotā fonda turētājbankai par galvenā fonda pieļautajiem normatīvo aktu un fonda pārvaldes nolikuma pārkāpumiem, kā arī šādas informācijas sniegšanas kārtību un termiņus;</w:t>
      </w:r>
    </w:p>
    <w:p w14:paraId="5668104C" w14:textId="77777777" w:rsidR="00C92C03" w:rsidRPr="00C92C03" w:rsidRDefault="00C92C03" w:rsidP="00C92C03">
      <w:pPr>
        <w:jc w:val="both"/>
        <w:rPr>
          <w:rFonts w:cs="Times New Roman"/>
          <w:szCs w:val="24"/>
        </w:rPr>
      </w:pPr>
      <w:r w:rsidRPr="00C92C03">
        <w:rPr>
          <w:rFonts w:cs="Times New Roman"/>
          <w:szCs w:val="24"/>
        </w:rPr>
        <w:t>44.6. kārtību, kādā tiek izskatīti informācijas pieprasījumi, kurus viena turētājbanka iesniedz otrai;</w:t>
      </w:r>
    </w:p>
    <w:p w14:paraId="71460C3F" w14:textId="77777777" w:rsidR="00C92C03" w:rsidRDefault="00C92C03" w:rsidP="00C92C03">
      <w:pPr>
        <w:jc w:val="both"/>
        <w:rPr>
          <w:ins w:id="180" w:author="Elīna Dejus" w:date="2025-08-13T12:49:00Z" w16du:dateUtc="2025-08-13T09:49:00Z"/>
          <w:rFonts w:cs="Times New Roman"/>
          <w:szCs w:val="24"/>
        </w:rPr>
      </w:pPr>
      <w:r w:rsidRPr="00C92C03">
        <w:rPr>
          <w:rFonts w:cs="Times New Roman"/>
          <w:szCs w:val="24"/>
        </w:rPr>
        <w:t>44.7. notikumus vai darbības, par kurām vienai turētājbankai ir pienākums ziņot otrai turētājbankai, kā arī šādas informācijas sniegšanas kārtību un termiņus.</w:t>
      </w:r>
    </w:p>
    <w:p w14:paraId="1111C20D" w14:textId="77777777" w:rsidR="00097876" w:rsidRDefault="00E150B7" w:rsidP="00097876">
      <w:pPr>
        <w:jc w:val="both"/>
        <w:rPr>
          <w:ins w:id="181" w:author="Elīna Dejus" w:date="2025-08-13T13:11:00Z" w16du:dateUtc="2025-08-13T10:11:00Z"/>
          <w:b/>
          <w:bCs/>
        </w:rPr>
      </w:pPr>
      <w:ins w:id="182" w:author="Elīna Dejus" w:date="2025-08-13T12:49:00Z" w16du:dateUtc="2025-08-13T09:49:00Z">
        <w:r w:rsidRPr="00E150B7">
          <w:rPr>
            <w:rFonts w:cs="Times New Roman"/>
            <w:b/>
            <w:bCs/>
            <w:szCs w:val="24"/>
          </w:rPr>
          <w:t xml:space="preserve">3.4.2. </w:t>
        </w:r>
        <w:r w:rsidRPr="00E150B7">
          <w:rPr>
            <w:b/>
            <w:bCs/>
          </w:rPr>
          <w:t>Vienošanās par informācijas apmaiņu starp zvērinātiem revidentiem saturs</w:t>
        </w:r>
      </w:ins>
    </w:p>
    <w:p w14:paraId="45450215" w14:textId="4B838F00" w:rsidR="00097876" w:rsidRPr="00097876" w:rsidRDefault="00097876" w:rsidP="00097876">
      <w:pPr>
        <w:jc w:val="both"/>
        <w:rPr>
          <w:ins w:id="183" w:author="Elīna Dejus" w:date="2025-08-13T13:10:00Z" w16du:dateUtc="2025-08-13T10:10:00Z"/>
          <w:b/>
          <w:bCs/>
        </w:rPr>
      </w:pPr>
      <w:ins w:id="184" w:author="Elīna Dejus" w:date="2025-08-13T13:10:00Z" w16du:dateUtc="2025-08-13T10:10:00Z">
        <w:r>
          <w:t>44.</w:t>
        </w:r>
        <w:r w:rsidRPr="005D7565">
          <w:rPr>
            <w:vertAlign w:val="superscript"/>
          </w:rPr>
          <w:t>1</w:t>
        </w:r>
        <w:r>
          <w:t> </w:t>
        </w:r>
        <w:r w:rsidRPr="007E55C2">
          <w:t>Vienošanās tekstā par informācijas, kas norādīta</w:t>
        </w:r>
        <w:r w:rsidRPr="00B67FB3">
          <w:t xml:space="preserve"> Likuma</w:t>
        </w:r>
        <w:r>
          <w:t xml:space="preserve"> </w:t>
        </w:r>
        <w:r w:rsidRPr="00B67FB3">
          <w:t>71.</w:t>
        </w:r>
        <w:r w:rsidRPr="00B67FB3">
          <w:rPr>
            <w:vertAlign w:val="superscript"/>
          </w:rPr>
          <w:t>4</w:t>
        </w:r>
        <w:r w:rsidRPr="00B67FB3">
          <w:t> panta</w:t>
        </w:r>
        <w:r>
          <w:t xml:space="preserve"> </w:t>
        </w:r>
        <w:r w:rsidRPr="007E55C2">
          <w:t>septītajā daļā, apmaiņu starp galvenā fonda zvērinātu revidentu un pakārtotā fonda zvērinātu revidentu norāda:</w:t>
        </w:r>
      </w:ins>
    </w:p>
    <w:p w14:paraId="036DBB58" w14:textId="77777777" w:rsidR="00097876" w:rsidRDefault="00097876" w:rsidP="00097876">
      <w:pPr>
        <w:pStyle w:val="NApunkts2"/>
        <w:numPr>
          <w:ilvl w:val="0"/>
          <w:numId w:val="0"/>
        </w:numPr>
        <w:tabs>
          <w:tab w:val="left" w:pos="284"/>
        </w:tabs>
        <w:rPr>
          <w:ins w:id="185" w:author="Elīna Dejus" w:date="2025-08-13T13:10:00Z" w16du:dateUtc="2025-08-13T10:10:00Z"/>
        </w:rPr>
      </w:pPr>
      <w:ins w:id="186" w:author="Elīna Dejus" w:date="2025-08-13T13:10:00Z" w16du:dateUtc="2025-08-13T10:10:00Z">
        <w:r>
          <w:t>44.</w:t>
        </w:r>
        <w:r w:rsidRPr="005D7565">
          <w:rPr>
            <w:vertAlign w:val="superscript"/>
          </w:rPr>
          <w:t>1</w:t>
        </w:r>
        <w:r>
          <w:t>1. </w:t>
        </w:r>
        <w:r w:rsidRPr="007E55C2">
          <w:t>dokumentus un informāciju, ar kuru regulāri apmainās abi zvērināti revidenti, kā arī</w:t>
        </w:r>
        <w:r>
          <w:t xml:space="preserve"> to</w:t>
        </w:r>
        <w:r w:rsidRPr="007E55C2">
          <w:t xml:space="preserve">, vai šos </w:t>
        </w:r>
        <w:r w:rsidRPr="005F1C6C">
          <w:t>dokumentus un informāciju viens zvērināts revidents iesniedz otram</w:t>
        </w:r>
        <w:r>
          <w:t xml:space="preserve"> pastāvīgi</w:t>
        </w:r>
        <w:r w:rsidRPr="007E55C2">
          <w:t xml:space="preserve"> vai tos iesniedz tikai pēc otra zvērināta revidenta pieprasījuma;</w:t>
        </w:r>
      </w:ins>
    </w:p>
    <w:p w14:paraId="23B8DF09" w14:textId="77777777" w:rsidR="00097876" w:rsidRDefault="00097876" w:rsidP="00097876">
      <w:pPr>
        <w:pStyle w:val="NApunkts2"/>
        <w:numPr>
          <w:ilvl w:val="0"/>
          <w:numId w:val="0"/>
        </w:numPr>
        <w:tabs>
          <w:tab w:val="left" w:pos="284"/>
        </w:tabs>
        <w:rPr>
          <w:ins w:id="187" w:author="Elīna Dejus" w:date="2025-08-13T13:10:00Z" w16du:dateUtc="2025-08-13T10:10:00Z"/>
        </w:rPr>
      </w:pPr>
      <w:ins w:id="188" w:author="Elīna Dejus" w:date="2025-08-13T13:10:00Z" w16du:dateUtc="2025-08-13T10:10:00Z">
        <w:r>
          <w:t>44.</w:t>
        </w:r>
        <w:r w:rsidRPr="00F51BAC">
          <w:rPr>
            <w:vertAlign w:val="superscript"/>
          </w:rPr>
          <w:t>1</w:t>
        </w:r>
        <w:r>
          <w:t xml:space="preserve">2. </w:t>
        </w:r>
        <w:r w:rsidRPr="007E55C2">
          <w:t>kārtību un termiņus, kādos galvenā fonda zvērināts revidents nosūta informāciju pakārtotā fonda zvērinātam revidentam;</w:t>
        </w:r>
      </w:ins>
    </w:p>
    <w:p w14:paraId="06511B5D" w14:textId="77777777" w:rsidR="00097876" w:rsidRDefault="00097876" w:rsidP="00097876">
      <w:pPr>
        <w:pStyle w:val="NApunkts2"/>
        <w:numPr>
          <w:ilvl w:val="0"/>
          <w:numId w:val="0"/>
        </w:numPr>
        <w:tabs>
          <w:tab w:val="left" w:pos="284"/>
        </w:tabs>
        <w:rPr>
          <w:ins w:id="189" w:author="Elīna Dejus" w:date="2025-08-13T13:10:00Z" w16du:dateUtc="2025-08-13T10:10:00Z"/>
        </w:rPr>
      </w:pPr>
      <w:ins w:id="190" w:author="Elīna Dejus" w:date="2025-08-13T13:10:00Z" w16du:dateUtc="2025-08-13T10:10:00Z">
        <w:r>
          <w:t>44.</w:t>
        </w:r>
        <w:r w:rsidRPr="00F51BAC">
          <w:rPr>
            <w:vertAlign w:val="superscript"/>
          </w:rPr>
          <w:t>1</w:t>
        </w:r>
        <w:r>
          <w:t xml:space="preserve">3. </w:t>
        </w:r>
        <w:r w:rsidRPr="007E55C2">
          <w:t>zvērinātu revidentu darbību saskaņošanas kārtību attiecīgā fonda gada pārskata sagatavošanā;</w:t>
        </w:r>
      </w:ins>
    </w:p>
    <w:p w14:paraId="70937003" w14:textId="668BFFFB" w:rsidR="00097876" w:rsidRDefault="00097876" w:rsidP="00097876">
      <w:pPr>
        <w:pStyle w:val="NApunkts2"/>
        <w:numPr>
          <w:ilvl w:val="0"/>
          <w:numId w:val="0"/>
        </w:numPr>
        <w:tabs>
          <w:tab w:val="left" w:pos="284"/>
        </w:tabs>
        <w:rPr>
          <w:ins w:id="191" w:author="Elīna Dejus" w:date="2025-08-13T13:10:00Z" w16du:dateUtc="2025-08-13T10:10:00Z"/>
        </w:rPr>
      </w:pPr>
      <w:ins w:id="192" w:author="Elīna Dejus" w:date="2025-08-13T13:10:00Z" w16du:dateUtc="2025-08-13T10:10:00Z">
        <w:r>
          <w:t>44.</w:t>
        </w:r>
        <w:r w:rsidRPr="00F51BAC">
          <w:rPr>
            <w:vertAlign w:val="superscript"/>
          </w:rPr>
          <w:t>1</w:t>
        </w:r>
        <w:r>
          <w:t xml:space="preserve">4. </w:t>
        </w:r>
        <w:r w:rsidRPr="00B67FB3">
          <w:t>Likuma</w:t>
        </w:r>
        <w:r w:rsidRPr="00B67FB3">
          <w:rPr>
            <w:rStyle w:val="Hipersaite"/>
          </w:rPr>
          <w:t xml:space="preserve"> </w:t>
        </w:r>
        <w:r w:rsidRPr="00B67FB3">
          <w:t>71.</w:t>
        </w:r>
        <w:r w:rsidRPr="00B67FB3">
          <w:rPr>
            <w:vertAlign w:val="superscript"/>
          </w:rPr>
          <w:t>4</w:t>
        </w:r>
        <w:r w:rsidRPr="00B67FB3">
          <w:t> panta</w:t>
        </w:r>
        <w:r>
          <w:t xml:space="preserve"> </w:t>
        </w:r>
        <w:r w:rsidRPr="007E55C2">
          <w:t xml:space="preserve">astotajā daļā norādīto pārkāpumu galvenā fonda </w:t>
        </w:r>
        <w:r w:rsidRPr="00C1016E">
          <w:t>revidenta</w:t>
        </w:r>
        <w:r w:rsidRPr="007E55C2">
          <w:t xml:space="preserve"> ziņojumā identificēšanas kārtību;</w:t>
        </w:r>
      </w:ins>
    </w:p>
    <w:p w14:paraId="633D09E4" w14:textId="187EDA19" w:rsidR="00097876" w:rsidRDefault="00097876" w:rsidP="00097876">
      <w:pPr>
        <w:pStyle w:val="NApunkts2"/>
        <w:numPr>
          <w:ilvl w:val="0"/>
          <w:numId w:val="0"/>
        </w:numPr>
        <w:tabs>
          <w:tab w:val="left" w:pos="284"/>
        </w:tabs>
        <w:rPr>
          <w:ins w:id="193" w:author="Elīna Dejus" w:date="2025-08-13T13:10:00Z" w16du:dateUtc="2025-08-13T10:10:00Z"/>
        </w:rPr>
      </w:pPr>
      <w:ins w:id="194" w:author="Elīna Dejus" w:date="2025-08-13T13:10:00Z" w16du:dateUtc="2025-08-13T10:10:00Z">
        <w:r>
          <w:t>44.</w:t>
        </w:r>
        <w:r w:rsidRPr="00F51BAC">
          <w:rPr>
            <w:vertAlign w:val="superscript"/>
          </w:rPr>
          <w:t>1</w:t>
        </w:r>
        <w:r>
          <w:t xml:space="preserve">5. </w:t>
        </w:r>
        <w:r w:rsidRPr="007E55C2">
          <w:t xml:space="preserve">informācijas pieprasījumu, ko viens zvērināts revidents iesniedz otram, tai skaitā pieprasījumu sniegt plašāku informāciju par galvenā fonda </w:t>
        </w:r>
        <w:r w:rsidRPr="00C1016E">
          <w:t>revidenta</w:t>
        </w:r>
        <w:r w:rsidRPr="007E55C2">
          <w:t xml:space="preserve"> ziņojumā atklātajiem pārkāpumiem, izskatīšanas kārtību un termiņ</w:t>
        </w:r>
        <w:r>
          <w:t>us</w:t>
        </w:r>
        <w:r w:rsidRPr="007E55C2">
          <w:t>;</w:t>
        </w:r>
      </w:ins>
    </w:p>
    <w:p w14:paraId="37B151C3" w14:textId="4F7DE007" w:rsidR="00097876" w:rsidRDefault="00097876" w:rsidP="00097876">
      <w:pPr>
        <w:pStyle w:val="NApunkts2"/>
        <w:numPr>
          <w:ilvl w:val="0"/>
          <w:numId w:val="0"/>
        </w:numPr>
        <w:tabs>
          <w:tab w:val="left" w:pos="284"/>
        </w:tabs>
        <w:rPr>
          <w:ins w:id="195" w:author="Elīna Dejus" w:date="2025-08-13T13:10:00Z" w16du:dateUtc="2025-08-13T10:10:00Z"/>
        </w:rPr>
      </w:pPr>
      <w:ins w:id="196" w:author="Elīna Dejus" w:date="2025-08-13T13:10:00Z" w16du:dateUtc="2025-08-13T10:10:00Z">
        <w:r>
          <w:t>44.</w:t>
        </w:r>
        <w:r w:rsidRPr="00F51BAC">
          <w:rPr>
            <w:vertAlign w:val="superscript"/>
          </w:rPr>
          <w:t>1</w:t>
        </w:r>
        <w:r>
          <w:t xml:space="preserve">6. </w:t>
        </w:r>
        <w:r w:rsidRPr="00B67FB3">
          <w:t>Likuma</w:t>
        </w:r>
        <w:r>
          <w:t xml:space="preserve"> </w:t>
        </w:r>
        <w:r w:rsidRPr="00B67FB3">
          <w:t>71.</w:t>
        </w:r>
        <w:r w:rsidRPr="00B67FB3">
          <w:rPr>
            <w:vertAlign w:val="superscript"/>
          </w:rPr>
          <w:t>4</w:t>
        </w:r>
        <w:r w:rsidRPr="00B67FB3">
          <w:t> panta</w:t>
        </w:r>
        <w:r>
          <w:t xml:space="preserve"> </w:t>
        </w:r>
        <w:r w:rsidRPr="007E55C2">
          <w:t xml:space="preserve">astotajā daļā un </w:t>
        </w:r>
        <w:r w:rsidRPr="00B67FB3">
          <w:t>74. panta</w:t>
        </w:r>
        <w:r>
          <w:t xml:space="preserve"> </w:t>
        </w:r>
        <w:r w:rsidRPr="007E55C2">
          <w:t xml:space="preserve">pirmajā daļā norādīto </w:t>
        </w:r>
        <w:r w:rsidRPr="00C1016E">
          <w:t>revidenta</w:t>
        </w:r>
        <w:r w:rsidRPr="007E55C2">
          <w:t xml:space="preserve"> ziņojumu sagatavošanas nosacījum</w:t>
        </w:r>
        <w:r>
          <w:t>us</w:t>
        </w:r>
        <w:r w:rsidRPr="007E55C2">
          <w:t xml:space="preserve">, kā arī galvenā fonda </w:t>
        </w:r>
        <w:r w:rsidRPr="00C1016E">
          <w:t>revidenta</w:t>
        </w:r>
        <w:r w:rsidRPr="007E55C2">
          <w:t xml:space="preserve"> ziņojuma sagatavošanas kārtību un termiņ</w:t>
        </w:r>
        <w:r>
          <w:t>us</w:t>
        </w:r>
        <w:r w:rsidRPr="007E55C2">
          <w:t xml:space="preserve"> un šā ziņojuma projekta iesniegšanas pakārtotā fonda zvērinātam revidentam</w:t>
        </w:r>
        <w:r w:rsidRPr="006253D2">
          <w:t xml:space="preserve"> </w:t>
        </w:r>
        <w:r w:rsidRPr="007E55C2">
          <w:t>termiņ</w:t>
        </w:r>
        <w:r>
          <w:t>us</w:t>
        </w:r>
        <w:r w:rsidRPr="007E55C2">
          <w:t>;</w:t>
        </w:r>
      </w:ins>
    </w:p>
    <w:p w14:paraId="08C247DB" w14:textId="09DA772A" w:rsidR="00E150B7" w:rsidRDefault="00097876" w:rsidP="00097876">
      <w:pPr>
        <w:jc w:val="both"/>
        <w:rPr>
          <w:ins w:id="197" w:author="Elīna Dejus" w:date="2025-08-13T13:12:00Z" w16du:dateUtc="2025-08-13T10:12:00Z"/>
        </w:rPr>
      </w:pPr>
      <w:bookmarkStart w:id="198" w:name="_Hlk208841530"/>
      <w:ins w:id="199" w:author="Elīna Dejus" w:date="2025-08-13T13:10:00Z" w16du:dateUtc="2025-08-13T10:10:00Z">
        <w:r>
          <w:t>44.</w:t>
        </w:r>
        <w:r w:rsidRPr="00F51BAC">
          <w:rPr>
            <w:vertAlign w:val="superscript"/>
          </w:rPr>
          <w:t>1</w:t>
        </w:r>
        <w:r>
          <w:t>7</w:t>
        </w:r>
        <w:bookmarkEnd w:id="198"/>
        <w:r>
          <w:t xml:space="preserve">. </w:t>
        </w:r>
        <w:r w:rsidRPr="007E55C2">
          <w:t>ja pakārtotajam fondam un galvenajam fondam ir atšķirīgs pārskata gads, galvenā fonda revident</w:t>
        </w:r>
        <w:r>
          <w:t>a</w:t>
        </w:r>
        <w:r w:rsidRPr="007E55C2">
          <w:t xml:space="preserve"> ziņojuma projekta iesniegšanas pakārtotā fonda zvērinātam revidentam</w:t>
        </w:r>
        <w:r w:rsidRPr="006253D2">
          <w:t xml:space="preserve"> </w:t>
        </w:r>
        <w:r w:rsidRPr="007E55C2">
          <w:t>kārtību</w:t>
        </w:r>
        <w:r>
          <w:t>.</w:t>
        </w:r>
      </w:ins>
    </w:p>
    <w:p w14:paraId="160E3E64" w14:textId="77777777" w:rsidR="00097876" w:rsidRDefault="00097876" w:rsidP="00097876">
      <w:pPr>
        <w:jc w:val="both"/>
        <w:rPr>
          <w:ins w:id="200" w:author="Elīna Dejus" w:date="2025-08-13T13:12:00Z" w16du:dateUtc="2025-08-13T10:12:00Z"/>
          <w:rFonts w:cs="Times New Roman"/>
          <w:b/>
          <w:bCs/>
          <w:szCs w:val="24"/>
        </w:rPr>
      </w:pPr>
    </w:p>
    <w:p w14:paraId="2750C885" w14:textId="77777777" w:rsidR="00C92C03" w:rsidRPr="00C92C03" w:rsidRDefault="00C92C03" w:rsidP="00C92C03">
      <w:pPr>
        <w:jc w:val="both"/>
        <w:rPr>
          <w:rFonts w:cs="Times New Roman"/>
          <w:b/>
          <w:bCs/>
          <w:szCs w:val="24"/>
        </w:rPr>
      </w:pPr>
      <w:bookmarkStart w:id="201" w:name="n3.5"/>
      <w:bookmarkStart w:id="202" w:name="n-1385716"/>
      <w:bookmarkEnd w:id="201"/>
      <w:bookmarkEnd w:id="202"/>
      <w:r w:rsidRPr="00C92C03">
        <w:rPr>
          <w:rFonts w:cs="Times New Roman"/>
          <w:b/>
          <w:bCs/>
          <w:szCs w:val="24"/>
        </w:rPr>
        <w:t>3.5. Fondu ieguldītājiem paredzētās informācijas sniegšanas kārtība</w:t>
      </w:r>
    </w:p>
    <w:p w14:paraId="61296510" w14:textId="77777777" w:rsidR="00C92C03" w:rsidRDefault="00C92C03" w:rsidP="00C92C03">
      <w:pPr>
        <w:jc w:val="both"/>
        <w:rPr>
          <w:rFonts w:cs="Times New Roman"/>
          <w:szCs w:val="24"/>
        </w:rPr>
      </w:pPr>
      <w:bookmarkStart w:id="203" w:name="p45"/>
      <w:bookmarkStart w:id="204" w:name="p-1385717"/>
      <w:bookmarkEnd w:id="203"/>
      <w:bookmarkEnd w:id="204"/>
      <w:r w:rsidRPr="00C92C03">
        <w:rPr>
          <w:rFonts w:cs="Times New Roman"/>
          <w:szCs w:val="24"/>
        </w:rPr>
        <w:t>45. Informāciju attiecībā uz fonda pārveidošanu par pakārtoto fondu un galvenā fonda maiņu fonda ieguldītājiem sniedz tādā veidā, kā noteikts šo noteikumu </w:t>
      </w:r>
      <w:hyperlink r:id="rId71" w:anchor="n2.2" w:history="1">
        <w:r w:rsidRPr="00C92C03">
          <w:rPr>
            <w:rStyle w:val="Hipersaite"/>
            <w:rFonts w:cs="Times New Roman"/>
            <w:color w:val="auto"/>
            <w:szCs w:val="24"/>
          </w:rPr>
          <w:t>2.2</w:t>
        </w:r>
      </w:hyperlink>
      <w:r w:rsidRPr="00C92C03">
        <w:rPr>
          <w:rFonts w:cs="Times New Roman"/>
          <w:szCs w:val="24"/>
        </w:rPr>
        <w:t>. apakšnodaļā.</w:t>
      </w:r>
    </w:p>
    <w:p w14:paraId="058F1CB5" w14:textId="77777777" w:rsidR="0067664E" w:rsidRPr="00C92C03" w:rsidRDefault="0067664E" w:rsidP="00C92C03">
      <w:pPr>
        <w:jc w:val="both"/>
        <w:rPr>
          <w:rFonts w:cs="Times New Roman"/>
          <w:szCs w:val="24"/>
        </w:rPr>
      </w:pPr>
    </w:p>
    <w:p w14:paraId="51BE0001" w14:textId="3F6AE7FB" w:rsidR="0067664E" w:rsidRDefault="0067664E" w:rsidP="0067664E">
      <w:pPr>
        <w:jc w:val="both"/>
        <w:rPr>
          <w:ins w:id="205" w:author="Elīna Dejus" w:date="2025-08-13T13:13:00Z" w16du:dateUtc="2025-08-13T10:13:00Z"/>
          <w:b/>
        </w:rPr>
      </w:pPr>
      <w:bookmarkStart w:id="206" w:name="p46"/>
      <w:bookmarkStart w:id="207" w:name="p-1385718"/>
      <w:bookmarkEnd w:id="206"/>
      <w:bookmarkEnd w:id="207"/>
      <w:ins w:id="208" w:author="Elīna Dejus" w:date="2025-08-13T13:13:00Z" w16du:dateUtc="2025-08-13T10:13:00Z">
        <w:r w:rsidRPr="00197D20">
          <w:rPr>
            <w:b/>
          </w:rPr>
          <w:t>3.</w:t>
        </w:r>
        <w:r w:rsidRPr="00197D20">
          <w:rPr>
            <w:b/>
            <w:vertAlign w:val="superscript"/>
          </w:rPr>
          <w:t>1</w:t>
        </w:r>
        <w:r w:rsidRPr="00197D20">
          <w:rPr>
            <w:b/>
          </w:rPr>
          <w:t> Citā dalībvalstī reģistrēto fondu ieguldījumu apliecību izplatīšanas kārtība Latvijā</w:t>
        </w:r>
      </w:ins>
    </w:p>
    <w:p w14:paraId="0112FFB9" w14:textId="77777777" w:rsidR="0067664E" w:rsidRPr="0035081B" w:rsidRDefault="0067664E" w:rsidP="0067664E">
      <w:pPr>
        <w:pStyle w:val="NApunkts1"/>
        <w:numPr>
          <w:ilvl w:val="0"/>
          <w:numId w:val="0"/>
        </w:numPr>
        <w:tabs>
          <w:tab w:val="left" w:pos="284"/>
        </w:tabs>
        <w:rPr>
          <w:ins w:id="209" w:author="Elīna Dejus" w:date="2025-08-13T13:13:00Z" w16du:dateUtc="2025-08-13T10:13:00Z"/>
        </w:rPr>
      </w:pPr>
      <w:ins w:id="210" w:author="Elīna Dejus" w:date="2025-08-13T13:13:00Z" w16du:dateUtc="2025-08-13T10:13:00Z">
        <w:r w:rsidRPr="001D2269">
          <w:t>45.</w:t>
        </w:r>
        <w:r w:rsidRPr="001D2269">
          <w:rPr>
            <w:vertAlign w:val="superscript"/>
          </w:rPr>
          <w:t>1</w:t>
        </w:r>
        <w:r>
          <w:t> </w:t>
        </w:r>
        <w:r w:rsidRPr="0035081B">
          <w:t>Ja dalībvalsts fonda ieguldījumu apliecības tiek izplatītas ar ieguldījumu apliecību izplatītāja starpniecību, fonds vai to pārvaldošā sabiedrība slēdz ar minēto ieguldījumu apliecību izplatītāju līgumu par attiecīgā fonda apliecību izplatīšanas kārtību Latvijā.</w:t>
        </w:r>
      </w:ins>
    </w:p>
    <w:p w14:paraId="50E9045E" w14:textId="77777777" w:rsidR="0067664E" w:rsidRPr="0035081B" w:rsidRDefault="0067664E" w:rsidP="0067664E">
      <w:pPr>
        <w:pStyle w:val="NApunkts1"/>
        <w:numPr>
          <w:ilvl w:val="0"/>
          <w:numId w:val="0"/>
        </w:numPr>
        <w:tabs>
          <w:tab w:val="left" w:pos="284"/>
        </w:tabs>
        <w:rPr>
          <w:ins w:id="211" w:author="Elīna Dejus" w:date="2025-08-13T13:13:00Z" w16du:dateUtc="2025-08-13T10:13:00Z"/>
        </w:rPr>
      </w:pPr>
      <w:ins w:id="212" w:author="Elīna Dejus" w:date="2025-08-13T13:13:00Z" w16du:dateUtc="2025-08-13T10:13:00Z">
        <w:r>
          <w:t>45.</w:t>
        </w:r>
        <w:r w:rsidRPr="005D7565">
          <w:rPr>
            <w:vertAlign w:val="superscript"/>
          </w:rPr>
          <w:t>2</w:t>
        </w:r>
        <w:r>
          <w:t> </w:t>
        </w:r>
        <w:r w:rsidRPr="00B67FB3">
          <w:t>Likuma</w:t>
        </w:r>
        <w:r w:rsidRPr="00B67FB3">
          <w:rPr>
            <w:rStyle w:val="Hipersaite"/>
          </w:rPr>
          <w:t xml:space="preserve"> </w:t>
        </w:r>
        <w:r w:rsidRPr="00B67FB3">
          <w:t>77.</w:t>
        </w:r>
        <w:r w:rsidRPr="00B67FB3">
          <w:rPr>
            <w:vertAlign w:val="superscript"/>
          </w:rPr>
          <w:t>3</w:t>
        </w:r>
        <w:r w:rsidRPr="00B67FB3">
          <w:t> panta</w:t>
        </w:r>
        <w:r w:rsidRPr="00B67FB3">
          <w:rPr>
            <w:rStyle w:val="Hipersaite"/>
          </w:rPr>
          <w:t xml:space="preserve"> </w:t>
        </w:r>
        <w:r w:rsidRPr="007E55C2">
          <w:t xml:space="preserve">ceturtās daļas 1. un 2. punktā minētos dokumentus Latvijas Bankai </w:t>
        </w:r>
        <w:r w:rsidRPr="0035081B">
          <w:t>iesniedz latviešu vai angļu valodā.</w:t>
        </w:r>
      </w:ins>
    </w:p>
    <w:p w14:paraId="165971C7" w14:textId="77777777" w:rsidR="0067664E" w:rsidRPr="007E55C2" w:rsidRDefault="0067664E" w:rsidP="0067664E">
      <w:pPr>
        <w:pStyle w:val="NApunkts1"/>
        <w:numPr>
          <w:ilvl w:val="0"/>
          <w:numId w:val="0"/>
        </w:numPr>
        <w:tabs>
          <w:tab w:val="left" w:pos="284"/>
        </w:tabs>
        <w:rPr>
          <w:ins w:id="213" w:author="Elīna Dejus" w:date="2025-08-13T13:13:00Z" w16du:dateUtc="2025-08-13T10:13:00Z"/>
        </w:rPr>
      </w:pPr>
      <w:ins w:id="214" w:author="Elīna Dejus" w:date="2025-08-13T13:13:00Z" w16du:dateUtc="2025-08-13T10:13:00Z">
        <w:r>
          <w:t>45.</w:t>
        </w:r>
        <w:r w:rsidRPr="005D7565">
          <w:rPr>
            <w:vertAlign w:val="superscript"/>
          </w:rPr>
          <w:t>3</w:t>
        </w:r>
        <w:r>
          <w:t> </w:t>
        </w:r>
        <w:r w:rsidRPr="00B67FB3">
          <w:t>Likuma</w:t>
        </w:r>
        <w:r w:rsidRPr="00B67FB3">
          <w:rPr>
            <w:rStyle w:val="Hipersaite"/>
          </w:rPr>
          <w:t xml:space="preserve"> </w:t>
        </w:r>
        <w:r w:rsidRPr="00B67FB3">
          <w:t>77.</w:t>
        </w:r>
        <w:r w:rsidRPr="00B67FB3">
          <w:rPr>
            <w:vertAlign w:val="superscript"/>
          </w:rPr>
          <w:t>3</w:t>
        </w:r>
        <w:r w:rsidRPr="00B67FB3">
          <w:t> panta</w:t>
        </w:r>
        <w:r>
          <w:t xml:space="preserve"> </w:t>
        </w:r>
        <w:r w:rsidRPr="007E55C2">
          <w:t>ceturtās daļas 2.</w:t>
        </w:r>
        <w:r>
          <w:t> </w:t>
        </w:r>
        <w:r w:rsidRPr="007E55C2">
          <w:t>punktā minētajā paziņojumā (turpmāk</w:t>
        </w:r>
        <w:r>
          <w:t> </w:t>
        </w:r>
        <w:r w:rsidRPr="007E55C2">
          <w:t xml:space="preserve">– paziņojums) norāda </w:t>
        </w:r>
        <w:r>
          <w:t xml:space="preserve">tās </w:t>
        </w:r>
        <w:r w:rsidRPr="007E55C2">
          <w:t>tīmekļvietnes adresi</w:t>
        </w:r>
        <w:r>
          <w:t>,</w:t>
        </w:r>
        <w:r w:rsidRPr="007E55C2">
          <w:t xml:space="preserve"> kur</w:t>
        </w:r>
        <w:r>
          <w:t>ā</w:t>
        </w:r>
        <w:r w:rsidRPr="007E55C2">
          <w:t xml:space="preserve"> elektroniski ir pieejami</w:t>
        </w:r>
        <w:r w:rsidRPr="00B67FB3">
          <w:t xml:space="preserve"> Likuma</w:t>
        </w:r>
        <w:r>
          <w:rPr>
            <w:rStyle w:val="Hipersaite"/>
          </w:rPr>
          <w:t xml:space="preserve"> </w:t>
        </w:r>
        <w:r w:rsidRPr="00B67FB3">
          <w:t>77.</w:t>
        </w:r>
        <w:r w:rsidRPr="00B67FB3">
          <w:rPr>
            <w:vertAlign w:val="superscript"/>
          </w:rPr>
          <w:t>3</w:t>
        </w:r>
        <w:r w:rsidRPr="00B67FB3">
          <w:t> panta</w:t>
        </w:r>
        <w:r w:rsidRPr="00B67FB3">
          <w:rPr>
            <w:rStyle w:val="Hipersaite"/>
          </w:rPr>
          <w:t xml:space="preserve"> </w:t>
        </w:r>
        <w:r w:rsidRPr="007E55C2">
          <w:t>ceturtās daļas 3.</w:t>
        </w:r>
        <w:r>
          <w:t> </w:t>
        </w:r>
        <w:r w:rsidRPr="007E55C2">
          <w:t>punktā norādītie dokumenti, to grozījumi un šo dokumentu tulkojumi.</w:t>
        </w:r>
      </w:ins>
    </w:p>
    <w:p w14:paraId="006EA641" w14:textId="77777777" w:rsidR="0067664E" w:rsidRPr="007E55C2" w:rsidRDefault="0067664E" w:rsidP="0067664E">
      <w:pPr>
        <w:pStyle w:val="NApunkts1"/>
        <w:numPr>
          <w:ilvl w:val="0"/>
          <w:numId w:val="0"/>
        </w:numPr>
        <w:tabs>
          <w:tab w:val="left" w:pos="284"/>
        </w:tabs>
        <w:rPr>
          <w:ins w:id="215" w:author="Elīna Dejus" w:date="2025-08-13T13:13:00Z" w16du:dateUtc="2025-08-13T10:13:00Z"/>
        </w:rPr>
      </w:pPr>
      <w:ins w:id="216" w:author="Elīna Dejus" w:date="2025-08-13T13:13:00Z" w16du:dateUtc="2025-08-13T10:13:00Z">
        <w:r>
          <w:t>45.</w:t>
        </w:r>
        <w:r w:rsidRPr="005D7565">
          <w:rPr>
            <w:vertAlign w:val="superscript"/>
          </w:rPr>
          <w:t>4</w:t>
        </w:r>
        <w:r>
          <w:t> </w:t>
        </w:r>
        <w:r w:rsidRPr="007E55C2">
          <w:t>Paziņojumā</w:t>
        </w:r>
        <w:r>
          <w:t xml:space="preserve"> </w:t>
        </w:r>
        <w:r w:rsidRPr="007E55C2">
          <w:t>norāda kārtību, kā tiks nodrošināta</w:t>
        </w:r>
        <w:r>
          <w:t xml:space="preserve"> </w:t>
        </w:r>
        <w:r w:rsidRPr="00B67FB3">
          <w:t>Likuma</w:t>
        </w:r>
        <w:r>
          <w:t xml:space="preserve"> </w:t>
        </w:r>
        <w:r w:rsidRPr="00B67FB3">
          <w:t>77.</w:t>
        </w:r>
        <w:r w:rsidRPr="00B67FB3">
          <w:rPr>
            <w:vertAlign w:val="superscript"/>
          </w:rPr>
          <w:t>3</w:t>
        </w:r>
        <w:r w:rsidRPr="00B67FB3">
          <w:t> panta</w:t>
        </w:r>
        <w:r>
          <w:t xml:space="preserve"> </w:t>
        </w:r>
        <w:r w:rsidRPr="007E55C2">
          <w:t>otrās daļas prasību izpilde, tai skaitā norāda</w:t>
        </w:r>
        <w:r>
          <w:t xml:space="preserve"> tās</w:t>
        </w:r>
        <w:r w:rsidRPr="007E55C2">
          <w:t xml:space="preserve"> tīmekļvietnes adresi, kur</w:t>
        </w:r>
        <w:r>
          <w:t>ā</w:t>
        </w:r>
        <w:r w:rsidRPr="007E55C2">
          <w:t xml:space="preserve"> elektroniski ir pieejama </w:t>
        </w:r>
        <w:r w:rsidRPr="007E55C2">
          <w:lastRenderedPageBreak/>
          <w:t>informācija par ieguldījumu apliecību pārdošanas, atpakaļpirkšanas un atpakaļpieņemšanas vērtību.</w:t>
        </w:r>
      </w:ins>
    </w:p>
    <w:p w14:paraId="2FECBF9D" w14:textId="77777777" w:rsidR="0067664E" w:rsidRPr="007E55C2" w:rsidRDefault="0067664E" w:rsidP="0067664E">
      <w:pPr>
        <w:pStyle w:val="NApunkts1"/>
        <w:numPr>
          <w:ilvl w:val="0"/>
          <w:numId w:val="0"/>
        </w:numPr>
        <w:tabs>
          <w:tab w:val="left" w:pos="284"/>
        </w:tabs>
        <w:rPr>
          <w:ins w:id="217" w:author="Elīna Dejus" w:date="2025-08-13T13:13:00Z" w16du:dateUtc="2025-08-13T10:13:00Z"/>
        </w:rPr>
      </w:pPr>
      <w:ins w:id="218" w:author="Elīna Dejus" w:date="2025-08-13T13:13:00Z" w16du:dateUtc="2025-08-13T10:13:00Z">
        <w:r>
          <w:t>45.</w:t>
        </w:r>
        <w:r w:rsidRPr="005D7565">
          <w:rPr>
            <w:vertAlign w:val="superscript"/>
          </w:rPr>
          <w:t>5</w:t>
        </w:r>
        <w:r>
          <w:t> </w:t>
        </w:r>
        <w:r w:rsidRPr="007E55C2">
          <w:t>Paziņojumā norāda:</w:t>
        </w:r>
      </w:ins>
    </w:p>
    <w:p w14:paraId="287FC620" w14:textId="77777777" w:rsidR="0067664E" w:rsidRDefault="0067664E" w:rsidP="0067664E">
      <w:pPr>
        <w:pStyle w:val="NApunkts2"/>
        <w:numPr>
          <w:ilvl w:val="0"/>
          <w:numId w:val="0"/>
        </w:numPr>
        <w:tabs>
          <w:tab w:val="left" w:pos="284"/>
        </w:tabs>
        <w:rPr>
          <w:ins w:id="219" w:author="Elīna Dejus" w:date="2025-08-13T13:13:00Z" w16du:dateUtc="2025-08-13T10:13:00Z"/>
        </w:rPr>
      </w:pPr>
      <w:ins w:id="220" w:author="Elīna Dejus" w:date="2025-08-13T13:13:00Z" w16du:dateUtc="2025-08-13T10:13:00Z">
        <w:r>
          <w:t>45.</w:t>
        </w:r>
        <w:r w:rsidRPr="00F51BAC">
          <w:rPr>
            <w:vertAlign w:val="superscript"/>
          </w:rPr>
          <w:t>5</w:t>
        </w:r>
        <w:r>
          <w:t xml:space="preserve">1. to, </w:t>
        </w:r>
        <w:r w:rsidRPr="007E55C2">
          <w:t>kā ieguldītāji Latvijā, ievērojot fonda prospektā</w:t>
        </w:r>
        <w:r>
          <w:t>,</w:t>
        </w:r>
        <w:r w:rsidRPr="007E55C2">
          <w:t xml:space="preserve"> fonda pārvaldes nolikumā vai tam pielīdzināmā dokumentā noteikto kārtību, tiks informēti par pārmaiņām fonda un sabiedrības darbībā</w:t>
        </w:r>
        <w:r>
          <w:t xml:space="preserve"> un</w:t>
        </w:r>
        <w:r w:rsidRPr="007E55C2">
          <w:t xml:space="preserve"> grozījumiem fonda prospektā, ieguldītājiem paredzētajā pamatinformācijā un fonda pārvaldes nolikumā;</w:t>
        </w:r>
      </w:ins>
    </w:p>
    <w:p w14:paraId="48E081AB" w14:textId="2893679E" w:rsidR="0067664E" w:rsidRDefault="0067664E" w:rsidP="0067664E">
      <w:pPr>
        <w:jc w:val="both"/>
      </w:pPr>
      <w:ins w:id="221" w:author="Elīna Dejus" w:date="2025-08-13T13:13:00Z" w16du:dateUtc="2025-08-13T10:13:00Z">
        <w:r>
          <w:t>45.</w:t>
        </w:r>
        <w:r w:rsidRPr="00F51BAC">
          <w:rPr>
            <w:vertAlign w:val="superscript"/>
          </w:rPr>
          <w:t>5</w:t>
        </w:r>
        <w:r>
          <w:t xml:space="preserve">2. </w:t>
        </w:r>
        <w:r w:rsidRPr="007E55C2">
          <w:t xml:space="preserve">precīzu </w:t>
        </w:r>
        <w:r>
          <w:t>tās tīmekļvietnes adresi</w:t>
        </w:r>
        <w:r w:rsidRPr="007E55C2">
          <w:t>, kur</w:t>
        </w:r>
        <w:r>
          <w:t>ā</w:t>
        </w:r>
        <w:r w:rsidRPr="007E55C2">
          <w:t xml:space="preserve"> elektroniski ir pieejama sabiedrības izstrādātā ieguldītāju sūdzību izskatīšanas kārtība, lai izpildītu </w:t>
        </w:r>
        <w:r w:rsidRPr="00B67FB3">
          <w:t>Likuma</w:t>
        </w:r>
        <w:r w:rsidRPr="007E55C2">
          <w:t xml:space="preserve"> </w:t>
        </w:r>
        <w:r w:rsidRPr="00B67FB3">
          <w:t>77.</w:t>
        </w:r>
        <w:r w:rsidRPr="00B67FB3">
          <w:rPr>
            <w:vertAlign w:val="superscript"/>
          </w:rPr>
          <w:t>3</w:t>
        </w:r>
        <w:r w:rsidRPr="00B67FB3">
          <w:t> panta</w:t>
        </w:r>
        <w:r w:rsidRPr="007E55C2">
          <w:t xml:space="preserve"> devītās daļas 4. punktā noteikto pienākumu nodrošināt Latvijas ieguldītājiem iespēju sūdzības par sabiedrības sniegtajiem </w:t>
        </w:r>
      </w:ins>
      <w:ins w:id="222" w:author="Elīna Dejus" w:date="2025-09-15T15:13:00Z" w16du:dateUtc="2025-09-15T12:13:00Z">
        <w:r w:rsidR="00C16668">
          <w:t xml:space="preserve">pārvaldes </w:t>
        </w:r>
      </w:ins>
      <w:ins w:id="223" w:author="Elīna Dejus" w:date="2025-08-13T13:13:00Z" w16du:dateUtc="2025-08-13T10:13:00Z">
        <w:r w:rsidRPr="007E55C2">
          <w:t>pakalpojumiem iesniegt latviešu valodā.</w:t>
        </w:r>
      </w:ins>
    </w:p>
    <w:p w14:paraId="17DC2111" w14:textId="77777777" w:rsidR="00E0071D" w:rsidRPr="00E150B7" w:rsidRDefault="00E0071D" w:rsidP="0067664E">
      <w:pPr>
        <w:jc w:val="both"/>
        <w:rPr>
          <w:rFonts w:cs="Times New Roman"/>
          <w:b/>
          <w:bCs/>
          <w:szCs w:val="24"/>
        </w:rPr>
      </w:pPr>
    </w:p>
    <w:p w14:paraId="0C171359" w14:textId="77777777" w:rsidR="00C92C03" w:rsidRPr="00C92C03" w:rsidRDefault="00C92C03" w:rsidP="00C92C03">
      <w:pPr>
        <w:jc w:val="both"/>
        <w:rPr>
          <w:rFonts w:cs="Times New Roman"/>
          <w:szCs w:val="24"/>
        </w:rPr>
      </w:pPr>
      <w:r w:rsidRPr="00C92C03">
        <w:rPr>
          <w:rFonts w:cs="Times New Roman"/>
          <w:szCs w:val="24"/>
        </w:rPr>
        <w:t>46. Fondam, kas atbilst Eiropas Parlamenta un Padomes 2017. gada 14. jūnija regulas (ES) 2017/1131 par naudas tirgus fondiem 1. panta 1. punktā noteiktajiem kritērijiem, šo noteikumu prasības piemēro tiktāl, ciktāl minētā regula nenosaka citādi.</w:t>
      </w:r>
    </w:p>
    <w:p w14:paraId="6C4DEC76" w14:textId="77777777" w:rsidR="00C92C03" w:rsidRPr="00C92C03" w:rsidRDefault="00C92C03" w:rsidP="00C92C03">
      <w:pPr>
        <w:jc w:val="both"/>
        <w:rPr>
          <w:rFonts w:cs="Times New Roman"/>
          <w:b/>
          <w:bCs/>
          <w:szCs w:val="24"/>
        </w:rPr>
      </w:pPr>
      <w:bookmarkStart w:id="224" w:name="n4"/>
      <w:bookmarkStart w:id="225" w:name="n-1383917"/>
      <w:bookmarkEnd w:id="224"/>
      <w:bookmarkEnd w:id="225"/>
      <w:r w:rsidRPr="00C92C03">
        <w:rPr>
          <w:rFonts w:cs="Times New Roman"/>
          <w:b/>
          <w:bCs/>
          <w:szCs w:val="24"/>
        </w:rPr>
        <w:t>4. Noslēguma jautājums</w:t>
      </w:r>
    </w:p>
    <w:p w14:paraId="04754E60" w14:textId="77777777" w:rsidR="00C92C03" w:rsidRPr="00C92C03" w:rsidRDefault="00C92C03" w:rsidP="00C92C03">
      <w:pPr>
        <w:jc w:val="both"/>
        <w:rPr>
          <w:rFonts w:cs="Times New Roman"/>
          <w:szCs w:val="24"/>
        </w:rPr>
      </w:pPr>
      <w:bookmarkStart w:id="226" w:name="p47"/>
      <w:bookmarkStart w:id="227" w:name="p-1383918"/>
      <w:bookmarkEnd w:id="226"/>
      <w:bookmarkEnd w:id="227"/>
      <w:r w:rsidRPr="00C92C03">
        <w:rPr>
          <w:rFonts w:cs="Times New Roman"/>
          <w:szCs w:val="24"/>
        </w:rPr>
        <w:t>47. Atzīt par spēku zaudējušiem Finanšu un kapitāla tirgus komisijas 2020. gada 15. septembra normatīvos noteikumus Nr. 152 ''</w:t>
      </w:r>
      <w:hyperlink r:id="rId72" w:tgtFrame="_blank" w:history="1">
        <w:r w:rsidRPr="00C92C03">
          <w:rPr>
            <w:rStyle w:val="Hipersaite"/>
            <w:rFonts w:cs="Times New Roman"/>
            <w:color w:val="auto"/>
            <w:szCs w:val="24"/>
          </w:rPr>
          <w:t>Normatīvie noteikumi par fondu apvienošanu, galvenās un pakārtotās struktūras darījumiem un ieguldījumu apliecību izplatīšanas kārtību</w:t>
        </w:r>
      </w:hyperlink>
      <w:r w:rsidRPr="00C92C03">
        <w:rPr>
          <w:rFonts w:cs="Times New Roman"/>
          <w:szCs w:val="24"/>
        </w:rPr>
        <w:t>'' (Latvijas Vēstnesis, 2020, Nr. 186).</w:t>
      </w:r>
    </w:p>
    <w:p w14:paraId="234C74BF" w14:textId="77777777" w:rsidR="00C92C03" w:rsidRPr="00C92C03" w:rsidRDefault="00C92C03" w:rsidP="00C92C03">
      <w:pPr>
        <w:jc w:val="both"/>
        <w:rPr>
          <w:rFonts w:cs="Times New Roman"/>
          <w:b/>
          <w:bCs/>
          <w:szCs w:val="24"/>
        </w:rPr>
      </w:pPr>
      <w:bookmarkStart w:id="228" w:name="1383919"/>
      <w:bookmarkEnd w:id="228"/>
      <w:r w:rsidRPr="00C92C03">
        <w:rPr>
          <w:rFonts w:cs="Times New Roman"/>
          <w:b/>
          <w:bCs/>
          <w:szCs w:val="24"/>
        </w:rPr>
        <w:t>Informatīva atsauce uz Eiropas Savienības direktīvu</w:t>
      </w:r>
      <w:bookmarkStart w:id="229" w:name="es-1383919"/>
      <w:bookmarkEnd w:id="229"/>
    </w:p>
    <w:p w14:paraId="47277BE2" w14:textId="77777777" w:rsidR="00C92C03" w:rsidRPr="00C92C03" w:rsidRDefault="00C92C03" w:rsidP="00C92C03">
      <w:pPr>
        <w:jc w:val="both"/>
        <w:rPr>
          <w:rFonts w:cs="Times New Roman"/>
          <w:szCs w:val="24"/>
        </w:rPr>
      </w:pPr>
      <w:bookmarkStart w:id="230" w:name="p2010"/>
      <w:bookmarkStart w:id="231" w:name="p-1383920"/>
      <w:bookmarkEnd w:id="230"/>
      <w:bookmarkEnd w:id="231"/>
      <w:r w:rsidRPr="00C92C03">
        <w:rPr>
          <w:rFonts w:cs="Times New Roman"/>
          <w:szCs w:val="24"/>
        </w:rPr>
        <w:t>Noteikumos iekļautas tiesību normas, kas izriet no Eiropas Komisijas 2010. gada 1. jūlija direktīvas 2010/44/ES, ar ko īsteno Eiropas Parlamenta un Padomes direktīvu </w:t>
      </w:r>
      <w:hyperlink r:id="rId73" w:tgtFrame="_blank" w:history="1">
        <w:r w:rsidRPr="00C92C03">
          <w:rPr>
            <w:rStyle w:val="Hipersaite"/>
            <w:rFonts w:cs="Times New Roman"/>
            <w:color w:val="auto"/>
            <w:szCs w:val="24"/>
          </w:rPr>
          <w:t>2009/65/EK</w:t>
        </w:r>
      </w:hyperlink>
      <w:r w:rsidRPr="00C92C03">
        <w:rPr>
          <w:rFonts w:cs="Times New Roman"/>
          <w:szCs w:val="24"/>
        </w:rPr>
        <w:t> attiecībā uz dažiem noteikumiem par fondu apvienošanu, galvenajām-pakārtotajām struktūrām un paziņošanas procedūru.</w:t>
      </w:r>
    </w:p>
    <w:p w14:paraId="67E55775"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5FCE3BB9" w14:textId="77777777" w:rsidTr="00C9372D">
        <w:sdt>
          <w:sdtPr>
            <w:rPr>
              <w:rFonts w:cs="Times New Roman"/>
            </w:rPr>
            <w:alias w:val="Amats"/>
            <w:tag w:val="Amats"/>
            <w:id w:val="45201534"/>
            <w:lock w:val="sdtLocked"/>
            <w:placeholder>
              <w:docPart w:val="B402D43600B84343959144B35CEE7CE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4590A87" w14:textId="1C7EA190" w:rsidR="00966987" w:rsidRDefault="009870F2"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0FFDACA5BD4243D79733A6DF3514DF24"/>
            </w:placeholder>
          </w:sdtPr>
          <w:sdtEndPr/>
          <w:sdtContent>
            <w:tc>
              <w:tcPr>
                <w:tcW w:w="3792" w:type="dxa"/>
                <w:vAlign w:val="bottom"/>
              </w:tcPr>
              <w:p w14:paraId="46F5D3E1" w14:textId="15476581" w:rsidR="00966987" w:rsidRDefault="009870F2" w:rsidP="00B661AA">
                <w:pPr>
                  <w:pStyle w:val="Bezatstarpm"/>
                  <w:ind w:right="-111"/>
                  <w:jc w:val="right"/>
                  <w:rPr>
                    <w:rFonts w:cs="Times New Roman"/>
                  </w:rPr>
                </w:pPr>
                <w:r>
                  <w:rPr>
                    <w:rFonts w:cs="Times New Roman"/>
                  </w:rPr>
                  <w:t>M. Kazāks</w:t>
                </w:r>
              </w:p>
            </w:tc>
          </w:sdtContent>
        </w:sdt>
      </w:tr>
    </w:tbl>
    <w:p w14:paraId="05D61202" w14:textId="77777777" w:rsidR="006D395C" w:rsidRDefault="006D395C" w:rsidP="00E36793">
      <w:pPr>
        <w:rPr>
          <w:rFonts w:cs="Times New Roman"/>
          <w:szCs w:val="24"/>
        </w:rPr>
      </w:pPr>
    </w:p>
    <w:p w14:paraId="007D9C7D" w14:textId="72C1DF1C" w:rsidR="006D395C" w:rsidRDefault="006D395C">
      <w:pPr>
        <w:rPr>
          <w:rFonts w:cs="Times New Roman"/>
          <w:szCs w:val="24"/>
        </w:rPr>
      </w:pPr>
    </w:p>
    <w:sectPr w:rsidR="006D395C" w:rsidSect="0015056A">
      <w:headerReference w:type="default" r:id="rId74"/>
      <w:headerReference w:type="first" r:id="rId75"/>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A0EEC" w14:textId="77777777" w:rsidR="001B2E0F" w:rsidRDefault="001B2E0F" w:rsidP="00AC4B00">
      <w:r>
        <w:separator/>
      </w:r>
    </w:p>
  </w:endnote>
  <w:endnote w:type="continuationSeparator" w:id="0">
    <w:p w14:paraId="58D2ABAE" w14:textId="77777777" w:rsidR="001B2E0F" w:rsidRDefault="001B2E0F"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ECED8" w14:textId="77777777" w:rsidR="001B2E0F" w:rsidRDefault="001B2E0F" w:rsidP="00AC4B00">
      <w:r>
        <w:separator/>
      </w:r>
    </w:p>
  </w:footnote>
  <w:footnote w:type="continuationSeparator" w:id="0">
    <w:p w14:paraId="0D60D63A" w14:textId="77777777" w:rsidR="001B2E0F" w:rsidRDefault="001B2E0F"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44FEC0B5"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C77E7" w14:textId="77777777" w:rsidR="009C42A8" w:rsidRPr="009C42A8" w:rsidRDefault="0015056A" w:rsidP="00AA4809">
    <w:pPr>
      <w:pStyle w:val="Galvene"/>
      <w:spacing w:before="560"/>
      <w:jc w:val="center"/>
    </w:pPr>
    <w:r>
      <w:rPr>
        <w:noProof/>
      </w:rPr>
      <w:drawing>
        <wp:inline distT="0" distB="0" distL="0" distR="0" wp14:anchorId="7C0A0084" wp14:editId="26C2D4E5">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1B6E224C" wp14:editId="6B266D90">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77456"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īna Dejus">
    <w15:presenceInfo w15:providerId="AD" w15:userId="S::edejus@bank.lv::d65a7665-9883-4bb6-956e-db2259f95d39"/>
  </w15:person>
  <w15:person w15:author="Laura Birziņa">
    <w15:presenceInfo w15:providerId="AD" w15:userId="S::lbirzina@bank.lv::65a215af-cd6c-4dab-94af-e68b0dd379cd"/>
  </w15:person>
  <w15:person w15:author="Kristaps Hahelis">
    <w15:presenceInfo w15:providerId="AD" w15:userId="S::khahelis@bank.lv::1ecfeb59-7d5c-48ff-baed-492828a107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C03"/>
    <w:rsid w:val="00003926"/>
    <w:rsid w:val="0000488F"/>
    <w:rsid w:val="0001049F"/>
    <w:rsid w:val="00017C12"/>
    <w:rsid w:val="00020BCE"/>
    <w:rsid w:val="00032F04"/>
    <w:rsid w:val="00045FF2"/>
    <w:rsid w:val="00060D2F"/>
    <w:rsid w:val="00087C92"/>
    <w:rsid w:val="00095B4B"/>
    <w:rsid w:val="000973A6"/>
    <w:rsid w:val="00097876"/>
    <w:rsid w:val="00097BBA"/>
    <w:rsid w:val="000B41DB"/>
    <w:rsid w:val="000C6A7B"/>
    <w:rsid w:val="000D18A5"/>
    <w:rsid w:val="000E4379"/>
    <w:rsid w:val="000F32C2"/>
    <w:rsid w:val="001026BB"/>
    <w:rsid w:val="00123001"/>
    <w:rsid w:val="001413BE"/>
    <w:rsid w:val="00145D4F"/>
    <w:rsid w:val="0015056A"/>
    <w:rsid w:val="0016036D"/>
    <w:rsid w:val="00164563"/>
    <w:rsid w:val="001B0476"/>
    <w:rsid w:val="001B2E0F"/>
    <w:rsid w:val="001B5D7D"/>
    <w:rsid w:val="001D00E8"/>
    <w:rsid w:val="002016F8"/>
    <w:rsid w:val="002058AD"/>
    <w:rsid w:val="00215938"/>
    <w:rsid w:val="002220E9"/>
    <w:rsid w:val="0023463E"/>
    <w:rsid w:val="00243A10"/>
    <w:rsid w:val="0024650B"/>
    <w:rsid w:val="0026765A"/>
    <w:rsid w:val="00270EAE"/>
    <w:rsid w:val="002728B2"/>
    <w:rsid w:val="002946F2"/>
    <w:rsid w:val="002A6F15"/>
    <w:rsid w:val="002C08EB"/>
    <w:rsid w:val="002C6FD2"/>
    <w:rsid w:val="002F5441"/>
    <w:rsid w:val="002F6068"/>
    <w:rsid w:val="00301089"/>
    <w:rsid w:val="00330A82"/>
    <w:rsid w:val="00334BEC"/>
    <w:rsid w:val="00357921"/>
    <w:rsid w:val="00366379"/>
    <w:rsid w:val="00373AEA"/>
    <w:rsid w:val="00384559"/>
    <w:rsid w:val="00390305"/>
    <w:rsid w:val="003C1EF2"/>
    <w:rsid w:val="003E0FBE"/>
    <w:rsid w:val="003E46F5"/>
    <w:rsid w:val="003E47EE"/>
    <w:rsid w:val="00402B09"/>
    <w:rsid w:val="00405DF6"/>
    <w:rsid w:val="004126F3"/>
    <w:rsid w:val="004239C6"/>
    <w:rsid w:val="00440CAF"/>
    <w:rsid w:val="004570F5"/>
    <w:rsid w:val="00464BE0"/>
    <w:rsid w:val="00470B62"/>
    <w:rsid w:val="004A1DC5"/>
    <w:rsid w:val="004A46D7"/>
    <w:rsid w:val="004B0843"/>
    <w:rsid w:val="004C7DDD"/>
    <w:rsid w:val="004D6658"/>
    <w:rsid w:val="004E03FA"/>
    <w:rsid w:val="004E3633"/>
    <w:rsid w:val="00503ED1"/>
    <w:rsid w:val="0051668E"/>
    <w:rsid w:val="00535B61"/>
    <w:rsid w:val="0053695B"/>
    <w:rsid w:val="00540F98"/>
    <w:rsid w:val="005456AC"/>
    <w:rsid w:val="00550AC8"/>
    <w:rsid w:val="00567796"/>
    <w:rsid w:val="005778F7"/>
    <w:rsid w:val="005A22DF"/>
    <w:rsid w:val="005B116D"/>
    <w:rsid w:val="005B737F"/>
    <w:rsid w:val="005C43B0"/>
    <w:rsid w:val="005C4F9F"/>
    <w:rsid w:val="005E298F"/>
    <w:rsid w:val="005F65BC"/>
    <w:rsid w:val="00607EB8"/>
    <w:rsid w:val="006122B9"/>
    <w:rsid w:val="006146BB"/>
    <w:rsid w:val="00626D42"/>
    <w:rsid w:val="00627508"/>
    <w:rsid w:val="00666937"/>
    <w:rsid w:val="0067664E"/>
    <w:rsid w:val="0069681B"/>
    <w:rsid w:val="006C06FD"/>
    <w:rsid w:val="006D395C"/>
    <w:rsid w:val="006D5248"/>
    <w:rsid w:val="006F5854"/>
    <w:rsid w:val="00704600"/>
    <w:rsid w:val="00723141"/>
    <w:rsid w:val="00727484"/>
    <w:rsid w:val="00746FE1"/>
    <w:rsid w:val="007577AE"/>
    <w:rsid w:val="00771CB0"/>
    <w:rsid w:val="0077573E"/>
    <w:rsid w:val="0078185C"/>
    <w:rsid w:val="00786020"/>
    <w:rsid w:val="0079205D"/>
    <w:rsid w:val="007A05A7"/>
    <w:rsid w:val="007A4159"/>
    <w:rsid w:val="007C6357"/>
    <w:rsid w:val="007F2179"/>
    <w:rsid w:val="007F4A16"/>
    <w:rsid w:val="007F51AD"/>
    <w:rsid w:val="0080294D"/>
    <w:rsid w:val="00803C74"/>
    <w:rsid w:val="00815622"/>
    <w:rsid w:val="00822892"/>
    <w:rsid w:val="008367CF"/>
    <w:rsid w:val="008548A6"/>
    <w:rsid w:val="008575CE"/>
    <w:rsid w:val="008738FB"/>
    <w:rsid w:val="00896373"/>
    <w:rsid w:val="008B6297"/>
    <w:rsid w:val="00902D77"/>
    <w:rsid w:val="00903DCE"/>
    <w:rsid w:val="009137F8"/>
    <w:rsid w:val="00914E2B"/>
    <w:rsid w:val="00916B68"/>
    <w:rsid w:val="00917733"/>
    <w:rsid w:val="00926D2C"/>
    <w:rsid w:val="009340B0"/>
    <w:rsid w:val="00934ACC"/>
    <w:rsid w:val="00937AA2"/>
    <w:rsid w:val="009400BA"/>
    <w:rsid w:val="00944EE2"/>
    <w:rsid w:val="009468BB"/>
    <w:rsid w:val="00962F4A"/>
    <w:rsid w:val="00966987"/>
    <w:rsid w:val="00966FB8"/>
    <w:rsid w:val="00971D8D"/>
    <w:rsid w:val="00985755"/>
    <w:rsid w:val="009870F2"/>
    <w:rsid w:val="00991D6F"/>
    <w:rsid w:val="009A43CE"/>
    <w:rsid w:val="009B7B30"/>
    <w:rsid w:val="009C42A8"/>
    <w:rsid w:val="00A03813"/>
    <w:rsid w:val="00A24CF1"/>
    <w:rsid w:val="00A35387"/>
    <w:rsid w:val="00A456B7"/>
    <w:rsid w:val="00A55861"/>
    <w:rsid w:val="00A56918"/>
    <w:rsid w:val="00A61218"/>
    <w:rsid w:val="00A63974"/>
    <w:rsid w:val="00A64981"/>
    <w:rsid w:val="00A72A98"/>
    <w:rsid w:val="00A759E0"/>
    <w:rsid w:val="00A8164F"/>
    <w:rsid w:val="00A81C6C"/>
    <w:rsid w:val="00AA1C50"/>
    <w:rsid w:val="00AA4809"/>
    <w:rsid w:val="00AC33F8"/>
    <w:rsid w:val="00AC4B00"/>
    <w:rsid w:val="00AD65E6"/>
    <w:rsid w:val="00B22E69"/>
    <w:rsid w:val="00B31CE7"/>
    <w:rsid w:val="00B400EE"/>
    <w:rsid w:val="00B41461"/>
    <w:rsid w:val="00B42744"/>
    <w:rsid w:val="00B46103"/>
    <w:rsid w:val="00B609B1"/>
    <w:rsid w:val="00B6461B"/>
    <w:rsid w:val="00B661AA"/>
    <w:rsid w:val="00B70A3A"/>
    <w:rsid w:val="00B83A41"/>
    <w:rsid w:val="00B84931"/>
    <w:rsid w:val="00B85E98"/>
    <w:rsid w:val="00B930FD"/>
    <w:rsid w:val="00BA0FAF"/>
    <w:rsid w:val="00BB1A9C"/>
    <w:rsid w:val="00BB311D"/>
    <w:rsid w:val="00BB3763"/>
    <w:rsid w:val="00BD0D4D"/>
    <w:rsid w:val="00BD3FB8"/>
    <w:rsid w:val="00BF0E8D"/>
    <w:rsid w:val="00BF41BD"/>
    <w:rsid w:val="00C13664"/>
    <w:rsid w:val="00C16668"/>
    <w:rsid w:val="00C21E46"/>
    <w:rsid w:val="00C2284A"/>
    <w:rsid w:val="00C23D14"/>
    <w:rsid w:val="00C340E1"/>
    <w:rsid w:val="00C54D54"/>
    <w:rsid w:val="00C5530F"/>
    <w:rsid w:val="00C73633"/>
    <w:rsid w:val="00C92C03"/>
    <w:rsid w:val="00C9372D"/>
    <w:rsid w:val="00CA3810"/>
    <w:rsid w:val="00CA78AB"/>
    <w:rsid w:val="00CC155D"/>
    <w:rsid w:val="00CC18A1"/>
    <w:rsid w:val="00CC367A"/>
    <w:rsid w:val="00CD517B"/>
    <w:rsid w:val="00CF43D0"/>
    <w:rsid w:val="00CF4F73"/>
    <w:rsid w:val="00CF6323"/>
    <w:rsid w:val="00CF7AE3"/>
    <w:rsid w:val="00D02919"/>
    <w:rsid w:val="00D07390"/>
    <w:rsid w:val="00D26119"/>
    <w:rsid w:val="00D47CB0"/>
    <w:rsid w:val="00D62085"/>
    <w:rsid w:val="00D95F8A"/>
    <w:rsid w:val="00DB385B"/>
    <w:rsid w:val="00DB784C"/>
    <w:rsid w:val="00DE3861"/>
    <w:rsid w:val="00DE5483"/>
    <w:rsid w:val="00DE5516"/>
    <w:rsid w:val="00DE6AF0"/>
    <w:rsid w:val="00E0071D"/>
    <w:rsid w:val="00E150B7"/>
    <w:rsid w:val="00E224D5"/>
    <w:rsid w:val="00E3140C"/>
    <w:rsid w:val="00E36793"/>
    <w:rsid w:val="00E6599A"/>
    <w:rsid w:val="00E663DA"/>
    <w:rsid w:val="00E818D0"/>
    <w:rsid w:val="00E94604"/>
    <w:rsid w:val="00EB52A3"/>
    <w:rsid w:val="00EB733D"/>
    <w:rsid w:val="00F018B2"/>
    <w:rsid w:val="00F13DD7"/>
    <w:rsid w:val="00F306D8"/>
    <w:rsid w:val="00F30773"/>
    <w:rsid w:val="00F30F87"/>
    <w:rsid w:val="00F51202"/>
    <w:rsid w:val="00F639B6"/>
    <w:rsid w:val="00F75A2C"/>
    <w:rsid w:val="00F75B5F"/>
    <w:rsid w:val="00F84CD0"/>
    <w:rsid w:val="00F91ECF"/>
    <w:rsid w:val="00FA0DC4"/>
    <w:rsid w:val="00FA32EC"/>
    <w:rsid w:val="00FA7AE0"/>
    <w:rsid w:val="00FB1572"/>
    <w:rsid w:val="00FB5F51"/>
    <w:rsid w:val="00FD38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D245C"/>
  <w15:docId w15:val="{B19753C6-DADC-43A4-8014-52BAFF889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character" w:styleId="Hipersaite">
    <w:name w:val="Hyperlink"/>
    <w:basedOn w:val="Noklusjumarindkopasfonts"/>
    <w:uiPriority w:val="99"/>
    <w:unhideWhenUsed/>
    <w:rsid w:val="00C92C03"/>
    <w:rPr>
      <w:color w:val="0000FF" w:themeColor="hyperlink"/>
      <w:u w:val="single"/>
    </w:rPr>
  </w:style>
  <w:style w:type="character" w:styleId="Neatrisintapieminana">
    <w:name w:val="Unresolved Mention"/>
    <w:basedOn w:val="Noklusjumarindkopasfonts"/>
    <w:uiPriority w:val="99"/>
    <w:semiHidden/>
    <w:unhideWhenUsed/>
    <w:rsid w:val="00C92C03"/>
    <w:rPr>
      <w:color w:val="605E5C"/>
      <w:shd w:val="clear" w:color="auto" w:fill="E1DFDD"/>
    </w:rPr>
  </w:style>
  <w:style w:type="paragraph" w:styleId="Prskatjums">
    <w:name w:val="Revision"/>
    <w:hidden/>
    <w:uiPriority w:val="99"/>
    <w:semiHidden/>
    <w:rsid w:val="00FA0DC4"/>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627508"/>
    <w:rPr>
      <w:sz w:val="16"/>
      <w:szCs w:val="16"/>
    </w:rPr>
  </w:style>
  <w:style w:type="paragraph" w:styleId="Komentrateksts">
    <w:name w:val="annotation text"/>
    <w:basedOn w:val="Parasts"/>
    <w:link w:val="KomentratekstsRakstz"/>
    <w:uiPriority w:val="99"/>
    <w:unhideWhenUsed/>
    <w:rsid w:val="00627508"/>
    <w:rPr>
      <w:sz w:val="20"/>
      <w:szCs w:val="20"/>
    </w:rPr>
  </w:style>
  <w:style w:type="character" w:customStyle="1" w:styleId="KomentratekstsRakstz">
    <w:name w:val="Komentāra teksts Rakstz."/>
    <w:basedOn w:val="Noklusjumarindkopasfonts"/>
    <w:link w:val="Komentrateksts"/>
    <w:uiPriority w:val="99"/>
    <w:rsid w:val="00627508"/>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627508"/>
    <w:rPr>
      <w:b/>
      <w:bCs/>
    </w:rPr>
  </w:style>
  <w:style w:type="character" w:customStyle="1" w:styleId="KomentratmaRakstz">
    <w:name w:val="Komentāra tēma Rakstz."/>
    <w:basedOn w:val="KomentratekstsRakstz"/>
    <w:link w:val="Komentratma"/>
    <w:uiPriority w:val="99"/>
    <w:semiHidden/>
    <w:rsid w:val="0062750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796541">
      <w:bodyDiv w:val="1"/>
      <w:marLeft w:val="0"/>
      <w:marRight w:val="0"/>
      <w:marTop w:val="0"/>
      <w:marBottom w:val="0"/>
      <w:divBdr>
        <w:top w:val="none" w:sz="0" w:space="0" w:color="auto"/>
        <w:left w:val="none" w:sz="0" w:space="0" w:color="auto"/>
        <w:bottom w:val="none" w:sz="0" w:space="0" w:color="auto"/>
        <w:right w:val="none" w:sz="0" w:space="0" w:color="auto"/>
      </w:divBdr>
      <w:divsChild>
        <w:div w:id="1464082923">
          <w:marLeft w:val="0"/>
          <w:marRight w:val="0"/>
          <w:marTop w:val="480"/>
          <w:marBottom w:val="240"/>
          <w:divBdr>
            <w:top w:val="none" w:sz="0" w:space="0" w:color="auto"/>
            <w:left w:val="none" w:sz="0" w:space="0" w:color="auto"/>
            <w:bottom w:val="none" w:sz="0" w:space="0" w:color="auto"/>
            <w:right w:val="none" w:sz="0" w:space="0" w:color="auto"/>
          </w:divBdr>
        </w:div>
        <w:div w:id="1193954191">
          <w:marLeft w:val="0"/>
          <w:marRight w:val="0"/>
          <w:marTop w:val="0"/>
          <w:marBottom w:val="567"/>
          <w:divBdr>
            <w:top w:val="none" w:sz="0" w:space="0" w:color="auto"/>
            <w:left w:val="none" w:sz="0" w:space="0" w:color="auto"/>
            <w:bottom w:val="none" w:sz="0" w:space="0" w:color="auto"/>
            <w:right w:val="none" w:sz="0" w:space="0" w:color="auto"/>
          </w:divBdr>
        </w:div>
        <w:div w:id="1166676037">
          <w:marLeft w:val="0"/>
          <w:marRight w:val="0"/>
          <w:marTop w:val="0"/>
          <w:marBottom w:val="567"/>
          <w:divBdr>
            <w:top w:val="none" w:sz="0" w:space="0" w:color="auto"/>
            <w:left w:val="none" w:sz="0" w:space="0" w:color="auto"/>
            <w:bottom w:val="none" w:sz="0" w:space="0" w:color="auto"/>
            <w:right w:val="none" w:sz="0" w:space="0" w:color="auto"/>
          </w:divBdr>
        </w:div>
        <w:div w:id="1145590554">
          <w:marLeft w:val="0"/>
          <w:marRight w:val="0"/>
          <w:marTop w:val="400"/>
          <w:marBottom w:val="0"/>
          <w:divBdr>
            <w:top w:val="none" w:sz="0" w:space="0" w:color="auto"/>
            <w:left w:val="none" w:sz="0" w:space="0" w:color="auto"/>
            <w:bottom w:val="none" w:sz="0" w:space="0" w:color="auto"/>
            <w:right w:val="none" w:sz="0" w:space="0" w:color="auto"/>
          </w:divBdr>
        </w:div>
        <w:div w:id="699160164">
          <w:marLeft w:val="0"/>
          <w:marRight w:val="0"/>
          <w:marTop w:val="0"/>
          <w:marBottom w:val="0"/>
          <w:divBdr>
            <w:top w:val="none" w:sz="0" w:space="0" w:color="auto"/>
            <w:left w:val="none" w:sz="0" w:space="0" w:color="auto"/>
            <w:bottom w:val="none" w:sz="0" w:space="0" w:color="auto"/>
            <w:right w:val="none" w:sz="0" w:space="0" w:color="auto"/>
          </w:divBdr>
        </w:div>
        <w:div w:id="1767074487">
          <w:marLeft w:val="0"/>
          <w:marRight w:val="0"/>
          <w:marTop w:val="0"/>
          <w:marBottom w:val="0"/>
          <w:divBdr>
            <w:top w:val="none" w:sz="0" w:space="0" w:color="auto"/>
            <w:left w:val="none" w:sz="0" w:space="0" w:color="auto"/>
            <w:bottom w:val="none" w:sz="0" w:space="0" w:color="auto"/>
            <w:right w:val="none" w:sz="0" w:space="0" w:color="auto"/>
          </w:divBdr>
        </w:div>
        <w:div w:id="673609829">
          <w:marLeft w:val="0"/>
          <w:marRight w:val="0"/>
          <w:marTop w:val="400"/>
          <w:marBottom w:val="0"/>
          <w:divBdr>
            <w:top w:val="none" w:sz="0" w:space="0" w:color="auto"/>
            <w:left w:val="none" w:sz="0" w:space="0" w:color="auto"/>
            <w:bottom w:val="none" w:sz="0" w:space="0" w:color="auto"/>
            <w:right w:val="none" w:sz="0" w:space="0" w:color="auto"/>
          </w:divBdr>
        </w:div>
        <w:div w:id="1543132347">
          <w:marLeft w:val="0"/>
          <w:marRight w:val="0"/>
          <w:marTop w:val="400"/>
          <w:marBottom w:val="0"/>
          <w:divBdr>
            <w:top w:val="none" w:sz="0" w:space="0" w:color="auto"/>
            <w:left w:val="none" w:sz="0" w:space="0" w:color="auto"/>
            <w:bottom w:val="none" w:sz="0" w:space="0" w:color="auto"/>
            <w:right w:val="none" w:sz="0" w:space="0" w:color="auto"/>
          </w:divBdr>
        </w:div>
        <w:div w:id="518466393">
          <w:marLeft w:val="0"/>
          <w:marRight w:val="0"/>
          <w:marTop w:val="0"/>
          <w:marBottom w:val="0"/>
          <w:divBdr>
            <w:top w:val="none" w:sz="0" w:space="0" w:color="auto"/>
            <w:left w:val="none" w:sz="0" w:space="0" w:color="auto"/>
            <w:bottom w:val="none" w:sz="0" w:space="0" w:color="auto"/>
            <w:right w:val="none" w:sz="0" w:space="0" w:color="auto"/>
          </w:divBdr>
        </w:div>
        <w:div w:id="149759144">
          <w:marLeft w:val="0"/>
          <w:marRight w:val="0"/>
          <w:marTop w:val="0"/>
          <w:marBottom w:val="0"/>
          <w:divBdr>
            <w:top w:val="none" w:sz="0" w:space="0" w:color="auto"/>
            <w:left w:val="none" w:sz="0" w:space="0" w:color="auto"/>
            <w:bottom w:val="none" w:sz="0" w:space="0" w:color="auto"/>
            <w:right w:val="none" w:sz="0" w:space="0" w:color="auto"/>
          </w:divBdr>
        </w:div>
        <w:div w:id="1117138897">
          <w:marLeft w:val="0"/>
          <w:marRight w:val="0"/>
          <w:marTop w:val="0"/>
          <w:marBottom w:val="0"/>
          <w:divBdr>
            <w:top w:val="none" w:sz="0" w:space="0" w:color="auto"/>
            <w:left w:val="none" w:sz="0" w:space="0" w:color="auto"/>
            <w:bottom w:val="none" w:sz="0" w:space="0" w:color="auto"/>
            <w:right w:val="none" w:sz="0" w:space="0" w:color="auto"/>
          </w:divBdr>
        </w:div>
        <w:div w:id="1894342798">
          <w:marLeft w:val="0"/>
          <w:marRight w:val="0"/>
          <w:marTop w:val="0"/>
          <w:marBottom w:val="0"/>
          <w:divBdr>
            <w:top w:val="none" w:sz="0" w:space="0" w:color="auto"/>
            <w:left w:val="none" w:sz="0" w:space="0" w:color="auto"/>
            <w:bottom w:val="none" w:sz="0" w:space="0" w:color="auto"/>
            <w:right w:val="none" w:sz="0" w:space="0" w:color="auto"/>
          </w:divBdr>
        </w:div>
        <w:div w:id="1422677161">
          <w:marLeft w:val="0"/>
          <w:marRight w:val="0"/>
          <w:marTop w:val="0"/>
          <w:marBottom w:val="0"/>
          <w:divBdr>
            <w:top w:val="none" w:sz="0" w:space="0" w:color="auto"/>
            <w:left w:val="none" w:sz="0" w:space="0" w:color="auto"/>
            <w:bottom w:val="none" w:sz="0" w:space="0" w:color="auto"/>
            <w:right w:val="none" w:sz="0" w:space="0" w:color="auto"/>
          </w:divBdr>
        </w:div>
        <w:div w:id="1993022539">
          <w:marLeft w:val="0"/>
          <w:marRight w:val="0"/>
          <w:marTop w:val="0"/>
          <w:marBottom w:val="0"/>
          <w:divBdr>
            <w:top w:val="none" w:sz="0" w:space="0" w:color="auto"/>
            <w:left w:val="none" w:sz="0" w:space="0" w:color="auto"/>
            <w:bottom w:val="none" w:sz="0" w:space="0" w:color="auto"/>
            <w:right w:val="none" w:sz="0" w:space="0" w:color="auto"/>
          </w:divBdr>
        </w:div>
        <w:div w:id="125633330">
          <w:marLeft w:val="0"/>
          <w:marRight w:val="0"/>
          <w:marTop w:val="0"/>
          <w:marBottom w:val="0"/>
          <w:divBdr>
            <w:top w:val="none" w:sz="0" w:space="0" w:color="auto"/>
            <w:left w:val="none" w:sz="0" w:space="0" w:color="auto"/>
            <w:bottom w:val="none" w:sz="0" w:space="0" w:color="auto"/>
            <w:right w:val="none" w:sz="0" w:space="0" w:color="auto"/>
          </w:divBdr>
        </w:div>
        <w:div w:id="459423546">
          <w:marLeft w:val="0"/>
          <w:marRight w:val="0"/>
          <w:marTop w:val="0"/>
          <w:marBottom w:val="0"/>
          <w:divBdr>
            <w:top w:val="none" w:sz="0" w:space="0" w:color="auto"/>
            <w:left w:val="none" w:sz="0" w:space="0" w:color="auto"/>
            <w:bottom w:val="none" w:sz="0" w:space="0" w:color="auto"/>
            <w:right w:val="none" w:sz="0" w:space="0" w:color="auto"/>
          </w:divBdr>
        </w:div>
        <w:div w:id="729688797">
          <w:marLeft w:val="0"/>
          <w:marRight w:val="0"/>
          <w:marTop w:val="0"/>
          <w:marBottom w:val="0"/>
          <w:divBdr>
            <w:top w:val="none" w:sz="0" w:space="0" w:color="auto"/>
            <w:left w:val="none" w:sz="0" w:space="0" w:color="auto"/>
            <w:bottom w:val="none" w:sz="0" w:space="0" w:color="auto"/>
            <w:right w:val="none" w:sz="0" w:space="0" w:color="auto"/>
          </w:divBdr>
        </w:div>
        <w:div w:id="2076196920">
          <w:marLeft w:val="0"/>
          <w:marRight w:val="0"/>
          <w:marTop w:val="0"/>
          <w:marBottom w:val="0"/>
          <w:divBdr>
            <w:top w:val="none" w:sz="0" w:space="0" w:color="auto"/>
            <w:left w:val="none" w:sz="0" w:space="0" w:color="auto"/>
            <w:bottom w:val="none" w:sz="0" w:space="0" w:color="auto"/>
            <w:right w:val="none" w:sz="0" w:space="0" w:color="auto"/>
          </w:divBdr>
        </w:div>
        <w:div w:id="969626842">
          <w:marLeft w:val="0"/>
          <w:marRight w:val="0"/>
          <w:marTop w:val="0"/>
          <w:marBottom w:val="0"/>
          <w:divBdr>
            <w:top w:val="none" w:sz="0" w:space="0" w:color="auto"/>
            <w:left w:val="none" w:sz="0" w:space="0" w:color="auto"/>
            <w:bottom w:val="none" w:sz="0" w:space="0" w:color="auto"/>
            <w:right w:val="none" w:sz="0" w:space="0" w:color="auto"/>
          </w:divBdr>
        </w:div>
        <w:div w:id="1607814116">
          <w:marLeft w:val="0"/>
          <w:marRight w:val="0"/>
          <w:marTop w:val="0"/>
          <w:marBottom w:val="0"/>
          <w:divBdr>
            <w:top w:val="none" w:sz="0" w:space="0" w:color="auto"/>
            <w:left w:val="none" w:sz="0" w:space="0" w:color="auto"/>
            <w:bottom w:val="none" w:sz="0" w:space="0" w:color="auto"/>
            <w:right w:val="none" w:sz="0" w:space="0" w:color="auto"/>
          </w:divBdr>
        </w:div>
        <w:div w:id="418142006">
          <w:marLeft w:val="0"/>
          <w:marRight w:val="0"/>
          <w:marTop w:val="0"/>
          <w:marBottom w:val="0"/>
          <w:divBdr>
            <w:top w:val="none" w:sz="0" w:space="0" w:color="auto"/>
            <w:left w:val="none" w:sz="0" w:space="0" w:color="auto"/>
            <w:bottom w:val="none" w:sz="0" w:space="0" w:color="auto"/>
            <w:right w:val="none" w:sz="0" w:space="0" w:color="auto"/>
          </w:divBdr>
        </w:div>
        <w:div w:id="1497384116">
          <w:marLeft w:val="0"/>
          <w:marRight w:val="0"/>
          <w:marTop w:val="400"/>
          <w:marBottom w:val="0"/>
          <w:divBdr>
            <w:top w:val="none" w:sz="0" w:space="0" w:color="auto"/>
            <w:left w:val="none" w:sz="0" w:space="0" w:color="auto"/>
            <w:bottom w:val="none" w:sz="0" w:space="0" w:color="auto"/>
            <w:right w:val="none" w:sz="0" w:space="0" w:color="auto"/>
          </w:divBdr>
        </w:div>
        <w:div w:id="1552620375">
          <w:marLeft w:val="0"/>
          <w:marRight w:val="0"/>
          <w:marTop w:val="0"/>
          <w:marBottom w:val="0"/>
          <w:divBdr>
            <w:top w:val="none" w:sz="0" w:space="0" w:color="auto"/>
            <w:left w:val="none" w:sz="0" w:space="0" w:color="auto"/>
            <w:bottom w:val="none" w:sz="0" w:space="0" w:color="auto"/>
            <w:right w:val="none" w:sz="0" w:space="0" w:color="auto"/>
          </w:divBdr>
        </w:div>
        <w:div w:id="1792897328">
          <w:marLeft w:val="0"/>
          <w:marRight w:val="0"/>
          <w:marTop w:val="0"/>
          <w:marBottom w:val="0"/>
          <w:divBdr>
            <w:top w:val="none" w:sz="0" w:space="0" w:color="auto"/>
            <w:left w:val="none" w:sz="0" w:space="0" w:color="auto"/>
            <w:bottom w:val="none" w:sz="0" w:space="0" w:color="auto"/>
            <w:right w:val="none" w:sz="0" w:space="0" w:color="auto"/>
          </w:divBdr>
        </w:div>
        <w:div w:id="1601373664">
          <w:marLeft w:val="0"/>
          <w:marRight w:val="0"/>
          <w:marTop w:val="0"/>
          <w:marBottom w:val="0"/>
          <w:divBdr>
            <w:top w:val="none" w:sz="0" w:space="0" w:color="auto"/>
            <w:left w:val="none" w:sz="0" w:space="0" w:color="auto"/>
            <w:bottom w:val="none" w:sz="0" w:space="0" w:color="auto"/>
            <w:right w:val="none" w:sz="0" w:space="0" w:color="auto"/>
          </w:divBdr>
        </w:div>
        <w:div w:id="1629704882">
          <w:marLeft w:val="0"/>
          <w:marRight w:val="0"/>
          <w:marTop w:val="400"/>
          <w:marBottom w:val="0"/>
          <w:divBdr>
            <w:top w:val="none" w:sz="0" w:space="0" w:color="auto"/>
            <w:left w:val="none" w:sz="0" w:space="0" w:color="auto"/>
            <w:bottom w:val="none" w:sz="0" w:space="0" w:color="auto"/>
            <w:right w:val="none" w:sz="0" w:space="0" w:color="auto"/>
          </w:divBdr>
        </w:div>
        <w:div w:id="425659183">
          <w:marLeft w:val="0"/>
          <w:marRight w:val="0"/>
          <w:marTop w:val="400"/>
          <w:marBottom w:val="0"/>
          <w:divBdr>
            <w:top w:val="none" w:sz="0" w:space="0" w:color="auto"/>
            <w:left w:val="none" w:sz="0" w:space="0" w:color="auto"/>
            <w:bottom w:val="none" w:sz="0" w:space="0" w:color="auto"/>
            <w:right w:val="none" w:sz="0" w:space="0" w:color="auto"/>
          </w:divBdr>
        </w:div>
        <w:div w:id="403647082">
          <w:marLeft w:val="0"/>
          <w:marRight w:val="0"/>
          <w:marTop w:val="400"/>
          <w:marBottom w:val="0"/>
          <w:divBdr>
            <w:top w:val="none" w:sz="0" w:space="0" w:color="auto"/>
            <w:left w:val="none" w:sz="0" w:space="0" w:color="auto"/>
            <w:bottom w:val="none" w:sz="0" w:space="0" w:color="auto"/>
            <w:right w:val="none" w:sz="0" w:space="0" w:color="auto"/>
          </w:divBdr>
        </w:div>
        <w:div w:id="1141117806">
          <w:marLeft w:val="0"/>
          <w:marRight w:val="0"/>
          <w:marTop w:val="0"/>
          <w:marBottom w:val="0"/>
          <w:divBdr>
            <w:top w:val="none" w:sz="0" w:space="0" w:color="auto"/>
            <w:left w:val="none" w:sz="0" w:space="0" w:color="auto"/>
            <w:bottom w:val="none" w:sz="0" w:space="0" w:color="auto"/>
            <w:right w:val="none" w:sz="0" w:space="0" w:color="auto"/>
          </w:divBdr>
        </w:div>
        <w:div w:id="1596667773">
          <w:marLeft w:val="0"/>
          <w:marRight w:val="0"/>
          <w:marTop w:val="400"/>
          <w:marBottom w:val="0"/>
          <w:divBdr>
            <w:top w:val="none" w:sz="0" w:space="0" w:color="auto"/>
            <w:left w:val="none" w:sz="0" w:space="0" w:color="auto"/>
            <w:bottom w:val="none" w:sz="0" w:space="0" w:color="auto"/>
            <w:right w:val="none" w:sz="0" w:space="0" w:color="auto"/>
          </w:divBdr>
        </w:div>
        <w:div w:id="1305818950">
          <w:marLeft w:val="0"/>
          <w:marRight w:val="0"/>
          <w:marTop w:val="0"/>
          <w:marBottom w:val="0"/>
          <w:divBdr>
            <w:top w:val="none" w:sz="0" w:space="0" w:color="auto"/>
            <w:left w:val="none" w:sz="0" w:space="0" w:color="auto"/>
            <w:bottom w:val="none" w:sz="0" w:space="0" w:color="auto"/>
            <w:right w:val="none" w:sz="0" w:space="0" w:color="auto"/>
          </w:divBdr>
        </w:div>
        <w:div w:id="278607157">
          <w:marLeft w:val="0"/>
          <w:marRight w:val="0"/>
          <w:marTop w:val="400"/>
          <w:marBottom w:val="0"/>
          <w:divBdr>
            <w:top w:val="none" w:sz="0" w:space="0" w:color="auto"/>
            <w:left w:val="none" w:sz="0" w:space="0" w:color="auto"/>
            <w:bottom w:val="none" w:sz="0" w:space="0" w:color="auto"/>
            <w:right w:val="none" w:sz="0" w:space="0" w:color="auto"/>
          </w:divBdr>
        </w:div>
        <w:div w:id="1526939396">
          <w:marLeft w:val="0"/>
          <w:marRight w:val="0"/>
          <w:marTop w:val="0"/>
          <w:marBottom w:val="0"/>
          <w:divBdr>
            <w:top w:val="none" w:sz="0" w:space="0" w:color="auto"/>
            <w:left w:val="none" w:sz="0" w:space="0" w:color="auto"/>
            <w:bottom w:val="none" w:sz="0" w:space="0" w:color="auto"/>
            <w:right w:val="none" w:sz="0" w:space="0" w:color="auto"/>
          </w:divBdr>
        </w:div>
        <w:div w:id="681473855">
          <w:marLeft w:val="0"/>
          <w:marRight w:val="0"/>
          <w:marTop w:val="400"/>
          <w:marBottom w:val="0"/>
          <w:divBdr>
            <w:top w:val="none" w:sz="0" w:space="0" w:color="auto"/>
            <w:left w:val="none" w:sz="0" w:space="0" w:color="auto"/>
            <w:bottom w:val="none" w:sz="0" w:space="0" w:color="auto"/>
            <w:right w:val="none" w:sz="0" w:space="0" w:color="auto"/>
          </w:divBdr>
        </w:div>
        <w:div w:id="1773666664">
          <w:marLeft w:val="0"/>
          <w:marRight w:val="0"/>
          <w:marTop w:val="0"/>
          <w:marBottom w:val="0"/>
          <w:divBdr>
            <w:top w:val="none" w:sz="0" w:space="0" w:color="auto"/>
            <w:left w:val="none" w:sz="0" w:space="0" w:color="auto"/>
            <w:bottom w:val="none" w:sz="0" w:space="0" w:color="auto"/>
            <w:right w:val="none" w:sz="0" w:space="0" w:color="auto"/>
          </w:divBdr>
        </w:div>
        <w:div w:id="2143303281">
          <w:marLeft w:val="0"/>
          <w:marRight w:val="0"/>
          <w:marTop w:val="400"/>
          <w:marBottom w:val="0"/>
          <w:divBdr>
            <w:top w:val="none" w:sz="0" w:space="0" w:color="auto"/>
            <w:left w:val="none" w:sz="0" w:space="0" w:color="auto"/>
            <w:bottom w:val="none" w:sz="0" w:space="0" w:color="auto"/>
            <w:right w:val="none" w:sz="0" w:space="0" w:color="auto"/>
          </w:divBdr>
        </w:div>
        <w:div w:id="462116927">
          <w:marLeft w:val="0"/>
          <w:marRight w:val="0"/>
          <w:marTop w:val="0"/>
          <w:marBottom w:val="0"/>
          <w:divBdr>
            <w:top w:val="none" w:sz="0" w:space="0" w:color="auto"/>
            <w:left w:val="none" w:sz="0" w:space="0" w:color="auto"/>
            <w:bottom w:val="none" w:sz="0" w:space="0" w:color="auto"/>
            <w:right w:val="none" w:sz="0" w:space="0" w:color="auto"/>
          </w:divBdr>
        </w:div>
        <w:div w:id="86387628">
          <w:marLeft w:val="0"/>
          <w:marRight w:val="0"/>
          <w:marTop w:val="400"/>
          <w:marBottom w:val="0"/>
          <w:divBdr>
            <w:top w:val="none" w:sz="0" w:space="0" w:color="auto"/>
            <w:left w:val="none" w:sz="0" w:space="0" w:color="auto"/>
            <w:bottom w:val="none" w:sz="0" w:space="0" w:color="auto"/>
            <w:right w:val="none" w:sz="0" w:space="0" w:color="auto"/>
          </w:divBdr>
        </w:div>
        <w:div w:id="126551833">
          <w:marLeft w:val="0"/>
          <w:marRight w:val="0"/>
          <w:marTop w:val="0"/>
          <w:marBottom w:val="0"/>
          <w:divBdr>
            <w:top w:val="none" w:sz="0" w:space="0" w:color="auto"/>
            <w:left w:val="none" w:sz="0" w:space="0" w:color="auto"/>
            <w:bottom w:val="none" w:sz="0" w:space="0" w:color="auto"/>
            <w:right w:val="none" w:sz="0" w:space="0" w:color="auto"/>
          </w:divBdr>
        </w:div>
        <w:div w:id="1447387482">
          <w:marLeft w:val="0"/>
          <w:marRight w:val="0"/>
          <w:marTop w:val="400"/>
          <w:marBottom w:val="0"/>
          <w:divBdr>
            <w:top w:val="none" w:sz="0" w:space="0" w:color="auto"/>
            <w:left w:val="none" w:sz="0" w:space="0" w:color="auto"/>
            <w:bottom w:val="none" w:sz="0" w:space="0" w:color="auto"/>
            <w:right w:val="none" w:sz="0" w:space="0" w:color="auto"/>
          </w:divBdr>
        </w:div>
        <w:div w:id="1782070753">
          <w:marLeft w:val="0"/>
          <w:marRight w:val="0"/>
          <w:marTop w:val="400"/>
          <w:marBottom w:val="0"/>
          <w:divBdr>
            <w:top w:val="none" w:sz="0" w:space="0" w:color="auto"/>
            <w:left w:val="none" w:sz="0" w:space="0" w:color="auto"/>
            <w:bottom w:val="none" w:sz="0" w:space="0" w:color="auto"/>
            <w:right w:val="none" w:sz="0" w:space="0" w:color="auto"/>
          </w:divBdr>
        </w:div>
        <w:div w:id="1816408806">
          <w:marLeft w:val="0"/>
          <w:marRight w:val="0"/>
          <w:marTop w:val="0"/>
          <w:marBottom w:val="0"/>
          <w:divBdr>
            <w:top w:val="none" w:sz="0" w:space="0" w:color="auto"/>
            <w:left w:val="none" w:sz="0" w:space="0" w:color="auto"/>
            <w:bottom w:val="none" w:sz="0" w:space="0" w:color="auto"/>
            <w:right w:val="none" w:sz="0" w:space="0" w:color="auto"/>
          </w:divBdr>
        </w:div>
        <w:div w:id="1034231182">
          <w:marLeft w:val="0"/>
          <w:marRight w:val="0"/>
          <w:marTop w:val="400"/>
          <w:marBottom w:val="0"/>
          <w:divBdr>
            <w:top w:val="none" w:sz="0" w:space="0" w:color="auto"/>
            <w:left w:val="none" w:sz="0" w:space="0" w:color="auto"/>
            <w:bottom w:val="none" w:sz="0" w:space="0" w:color="auto"/>
            <w:right w:val="none" w:sz="0" w:space="0" w:color="auto"/>
          </w:divBdr>
        </w:div>
        <w:div w:id="1856068157">
          <w:marLeft w:val="0"/>
          <w:marRight w:val="0"/>
          <w:marTop w:val="0"/>
          <w:marBottom w:val="0"/>
          <w:divBdr>
            <w:top w:val="none" w:sz="0" w:space="0" w:color="auto"/>
            <w:left w:val="none" w:sz="0" w:space="0" w:color="auto"/>
            <w:bottom w:val="none" w:sz="0" w:space="0" w:color="auto"/>
            <w:right w:val="none" w:sz="0" w:space="0" w:color="auto"/>
          </w:divBdr>
        </w:div>
        <w:div w:id="21782585">
          <w:marLeft w:val="0"/>
          <w:marRight w:val="0"/>
          <w:marTop w:val="400"/>
          <w:marBottom w:val="0"/>
          <w:divBdr>
            <w:top w:val="none" w:sz="0" w:space="0" w:color="auto"/>
            <w:left w:val="none" w:sz="0" w:space="0" w:color="auto"/>
            <w:bottom w:val="none" w:sz="0" w:space="0" w:color="auto"/>
            <w:right w:val="none" w:sz="0" w:space="0" w:color="auto"/>
          </w:divBdr>
        </w:div>
        <w:div w:id="263223959">
          <w:marLeft w:val="0"/>
          <w:marRight w:val="0"/>
          <w:marTop w:val="0"/>
          <w:marBottom w:val="0"/>
          <w:divBdr>
            <w:top w:val="none" w:sz="0" w:space="0" w:color="auto"/>
            <w:left w:val="none" w:sz="0" w:space="0" w:color="auto"/>
            <w:bottom w:val="none" w:sz="0" w:space="0" w:color="auto"/>
            <w:right w:val="none" w:sz="0" w:space="0" w:color="auto"/>
          </w:divBdr>
        </w:div>
        <w:div w:id="787087717">
          <w:marLeft w:val="0"/>
          <w:marRight w:val="0"/>
          <w:marTop w:val="400"/>
          <w:marBottom w:val="0"/>
          <w:divBdr>
            <w:top w:val="none" w:sz="0" w:space="0" w:color="auto"/>
            <w:left w:val="none" w:sz="0" w:space="0" w:color="auto"/>
            <w:bottom w:val="none" w:sz="0" w:space="0" w:color="auto"/>
            <w:right w:val="none" w:sz="0" w:space="0" w:color="auto"/>
          </w:divBdr>
        </w:div>
        <w:div w:id="395662970">
          <w:marLeft w:val="0"/>
          <w:marRight w:val="0"/>
          <w:marTop w:val="0"/>
          <w:marBottom w:val="0"/>
          <w:divBdr>
            <w:top w:val="none" w:sz="0" w:space="0" w:color="auto"/>
            <w:left w:val="none" w:sz="0" w:space="0" w:color="auto"/>
            <w:bottom w:val="none" w:sz="0" w:space="0" w:color="auto"/>
            <w:right w:val="none" w:sz="0" w:space="0" w:color="auto"/>
          </w:divBdr>
        </w:div>
        <w:div w:id="891187566">
          <w:marLeft w:val="0"/>
          <w:marRight w:val="0"/>
          <w:marTop w:val="400"/>
          <w:marBottom w:val="0"/>
          <w:divBdr>
            <w:top w:val="none" w:sz="0" w:space="0" w:color="auto"/>
            <w:left w:val="none" w:sz="0" w:space="0" w:color="auto"/>
            <w:bottom w:val="none" w:sz="0" w:space="0" w:color="auto"/>
            <w:right w:val="none" w:sz="0" w:space="0" w:color="auto"/>
          </w:divBdr>
        </w:div>
        <w:div w:id="1172061043">
          <w:marLeft w:val="0"/>
          <w:marRight w:val="0"/>
          <w:marTop w:val="0"/>
          <w:marBottom w:val="0"/>
          <w:divBdr>
            <w:top w:val="none" w:sz="0" w:space="0" w:color="auto"/>
            <w:left w:val="none" w:sz="0" w:space="0" w:color="auto"/>
            <w:bottom w:val="none" w:sz="0" w:space="0" w:color="auto"/>
            <w:right w:val="none" w:sz="0" w:space="0" w:color="auto"/>
          </w:divBdr>
        </w:div>
        <w:div w:id="886726591">
          <w:marLeft w:val="0"/>
          <w:marRight w:val="0"/>
          <w:marTop w:val="400"/>
          <w:marBottom w:val="0"/>
          <w:divBdr>
            <w:top w:val="none" w:sz="0" w:space="0" w:color="auto"/>
            <w:left w:val="none" w:sz="0" w:space="0" w:color="auto"/>
            <w:bottom w:val="none" w:sz="0" w:space="0" w:color="auto"/>
            <w:right w:val="none" w:sz="0" w:space="0" w:color="auto"/>
          </w:divBdr>
        </w:div>
        <w:div w:id="1195771771">
          <w:marLeft w:val="0"/>
          <w:marRight w:val="0"/>
          <w:marTop w:val="400"/>
          <w:marBottom w:val="0"/>
          <w:divBdr>
            <w:top w:val="none" w:sz="0" w:space="0" w:color="auto"/>
            <w:left w:val="none" w:sz="0" w:space="0" w:color="auto"/>
            <w:bottom w:val="none" w:sz="0" w:space="0" w:color="auto"/>
            <w:right w:val="none" w:sz="0" w:space="0" w:color="auto"/>
          </w:divBdr>
        </w:div>
        <w:div w:id="65998885">
          <w:marLeft w:val="0"/>
          <w:marRight w:val="0"/>
          <w:marTop w:val="0"/>
          <w:marBottom w:val="0"/>
          <w:divBdr>
            <w:top w:val="none" w:sz="0" w:space="0" w:color="auto"/>
            <w:left w:val="none" w:sz="0" w:space="0" w:color="auto"/>
            <w:bottom w:val="none" w:sz="0" w:space="0" w:color="auto"/>
            <w:right w:val="none" w:sz="0" w:space="0" w:color="auto"/>
          </w:divBdr>
        </w:div>
        <w:div w:id="1921477047">
          <w:marLeft w:val="0"/>
          <w:marRight w:val="0"/>
          <w:marTop w:val="0"/>
          <w:marBottom w:val="0"/>
          <w:divBdr>
            <w:top w:val="none" w:sz="0" w:space="0" w:color="auto"/>
            <w:left w:val="none" w:sz="0" w:space="0" w:color="auto"/>
            <w:bottom w:val="none" w:sz="0" w:space="0" w:color="auto"/>
            <w:right w:val="none" w:sz="0" w:space="0" w:color="auto"/>
          </w:divBdr>
        </w:div>
        <w:div w:id="1230073141">
          <w:marLeft w:val="0"/>
          <w:marRight w:val="0"/>
          <w:marTop w:val="0"/>
          <w:marBottom w:val="0"/>
          <w:divBdr>
            <w:top w:val="none" w:sz="0" w:space="0" w:color="auto"/>
            <w:left w:val="none" w:sz="0" w:space="0" w:color="auto"/>
            <w:bottom w:val="none" w:sz="0" w:space="0" w:color="auto"/>
            <w:right w:val="none" w:sz="0" w:space="0" w:color="auto"/>
          </w:divBdr>
        </w:div>
        <w:div w:id="1028605169">
          <w:marLeft w:val="0"/>
          <w:marRight w:val="0"/>
          <w:marTop w:val="0"/>
          <w:marBottom w:val="0"/>
          <w:divBdr>
            <w:top w:val="none" w:sz="0" w:space="0" w:color="auto"/>
            <w:left w:val="none" w:sz="0" w:space="0" w:color="auto"/>
            <w:bottom w:val="none" w:sz="0" w:space="0" w:color="auto"/>
            <w:right w:val="none" w:sz="0" w:space="0" w:color="auto"/>
          </w:divBdr>
        </w:div>
        <w:div w:id="1805076552">
          <w:marLeft w:val="0"/>
          <w:marRight w:val="0"/>
          <w:marTop w:val="400"/>
          <w:marBottom w:val="0"/>
          <w:divBdr>
            <w:top w:val="none" w:sz="0" w:space="0" w:color="auto"/>
            <w:left w:val="none" w:sz="0" w:space="0" w:color="auto"/>
            <w:bottom w:val="none" w:sz="0" w:space="0" w:color="auto"/>
            <w:right w:val="none" w:sz="0" w:space="0" w:color="auto"/>
          </w:divBdr>
        </w:div>
        <w:div w:id="369037724">
          <w:marLeft w:val="0"/>
          <w:marRight w:val="0"/>
          <w:marTop w:val="0"/>
          <w:marBottom w:val="0"/>
          <w:divBdr>
            <w:top w:val="none" w:sz="0" w:space="0" w:color="auto"/>
            <w:left w:val="none" w:sz="0" w:space="0" w:color="auto"/>
            <w:bottom w:val="none" w:sz="0" w:space="0" w:color="auto"/>
            <w:right w:val="none" w:sz="0" w:space="0" w:color="auto"/>
          </w:divBdr>
        </w:div>
        <w:div w:id="671758179">
          <w:marLeft w:val="0"/>
          <w:marRight w:val="0"/>
          <w:marTop w:val="0"/>
          <w:marBottom w:val="0"/>
          <w:divBdr>
            <w:top w:val="none" w:sz="0" w:space="0" w:color="auto"/>
            <w:left w:val="none" w:sz="0" w:space="0" w:color="auto"/>
            <w:bottom w:val="none" w:sz="0" w:space="0" w:color="auto"/>
            <w:right w:val="none" w:sz="0" w:space="0" w:color="auto"/>
          </w:divBdr>
        </w:div>
        <w:div w:id="1638797017">
          <w:marLeft w:val="0"/>
          <w:marRight w:val="0"/>
          <w:marTop w:val="0"/>
          <w:marBottom w:val="0"/>
          <w:divBdr>
            <w:top w:val="none" w:sz="0" w:space="0" w:color="auto"/>
            <w:left w:val="none" w:sz="0" w:space="0" w:color="auto"/>
            <w:bottom w:val="none" w:sz="0" w:space="0" w:color="auto"/>
            <w:right w:val="none" w:sz="0" w:space="0" w:color="auto"/>
          </w:divBdr>
        </w:div>
        <w:div w:id="740175192">
          <w:marLeft w:val="0"/>
          <w:marRight w:val="0"/>
          <w:marTop w:val="0"/>
          <w:marBottom w:val="0"/>
          <w:divBdr>
            <w:top w:val="none" w:sz="0" w:space="0" w:color="auto"/>
            <w:left w:val="none" w:sz="0" w:space="0" w:color="auto"/>
            <w:bottom w:val="none" w:sz="0" w:space="0" w:color="auto"/>
            <w:right w:val="none" w:sz="0" w:space="0" w:color="auto"/>
          </w:divBdr>
        </w:div>
        <w:div w:id="635569096">
          <w:marLeft w:val="0"/>
          <w:marRight w:val="0"/>
          <w:marTop w:val="0"/>
          <w:marBottom w:val="0"/>
          <w:divBdr>
            <w:top w:val="none" w:sz="0" w:space="0" w:color="auto"/>
            <w:left w:val="none" w:sz="0" w:space="0" w:color="auto"/>
            <w:bottom w:val="none" w:sz="0" w:space="0" w:color="auto"/>
            <w:right w:val="none" w:sz="0" w:space="0" w:color="auto"/>
          </w:divBdr>
        </w:div>
        <w:div w:id="336881647">
          <w:marLeft w:val="0"/>
          <w:marRight w:val="0"/>
          <w:marTop w:val="0"/>
          <w:marBottom w:val="0"/>
          <w:divBdr>
            <w:top w:val="none" w:sz="0" w:space="0" w:color="auto"/>
            <w:left w:val="none" w:sz="0" w:space="0" w:color="auto"/>
            <w:bottom w:val="none" w:sz="0" w:space="0" w:color="auto"/>
            <w:right w:val="none" w:sz="0" w:space="0" w:color="auto"/>
          </w:divBdr>
        </w:div>
        <w:div w:id="1374500047">
          <w:marLeft w:val="0"/>
          <w:marRight w:val="0"/>
          <w:marTop w:val="0"/>
          <w:marBottom w:val="0"/>
          <w:divBdr>
            <w:top w:val="none" w:sz="0" w:space="0" w:color="auto"/>
            <w:left w:val="none" w:sz="0" w:space="0" w:color="auto"/>
            <w:bottom w:val="none" w:sz="0" w:space="0" w:color="auto"/>
            <w:right w:val="none" w:sz="0" w:space="0" w:color="auto"/>
          </w:divBdr>
        </w:div>
        <w:div w:id="309136507">
          <w:marLeft w:val="0"/>
          <w:marRight w:val="0"/>
          <w:marTop w:val="0"/>
          <w:marBottom w:val="0"/>
          <w:divBdr>
            <w:top w:val="none" w:sz="0" w:space="0" w:color="auto"/>
            <w:left w:val="none" w:sz="0" w:space="0" w:color="auto"/>
            <w:bottom w:val="none" w:sz="0" w:space="0" w:color="auto"/>
            <w:right w:val="none" w:sz="0" w:space="0" w:color="auto"/>
          </w:divBdr>
        </w:div>
        <w:div w:id="1496724254">
          <w:marLeft w:val="0"/>
          <w:marRight w:val="0"/>
          <w:marTop w:val="0"/>
          <w:marBottom w:val="0"/>
          <w:divBdr>
            <w:top w:val="none" w:sz="0" w:space="0" w:color="auto"/>
            <w:left w:val="none" w:sz="0" w:space="0" w:color="auto"/>
            <w:bottom w:val="none" w:sz="0" w:space="0" w:color="auto"/>
            <w:right w:val="none" w:sz="0" w:space="0" w:color="auto"/>
          </w:divBdr>
        </w:div>
        <w:div w:id="198275935">
          <w:marLeft w:val="0"/>
          <w:marRight w:val="0"/>
          <w:marTop w:val="0"/>
          <w:marBottom w:val="0"/>
          <w:divBdr>
            <w:top w:val="none" w:sz="0" w:space="0" w:color="auto"/>
            <w:left w:val="none" w:sz="0" w:space="0" w:color="auto"/>
            <w:bottom w:val="none" w:sz="0" w:space="0" w:color="auto"/>
            <w:right w:val="none" w:sz="0" w:space="0" w:color="auto"/>
          </w:divBdr>
        </w:div>
        <w:div w:id="457920656">
          <w:marLeft w:val="0"/>
          <w:marRight w:val="0"/>
          <w:marTop w:val="400"/>
          <w:marBottom w:val="0"/>
          <w:divBdr>
            <w:top w:val="none" w:sz="0" w:space="0" w:color="auto"/>
            <w:left w:val="none" w:sz="0" w:space="0" w:color="auto"/>
            <w:bottom w:val="none" w:sz="0" w:space="0" w:color="auto"/>
            <w:right w:val="none" w:sz="0" w:space="0" w:color="auto"/>
          </w:divBdr>
        </w:div>
        <w:div w:id="1168983439">
          <w:marLeft w:val="0"/>
          <w:marRight w:val="0"/>
          <w:marTop w:val="0"/>
          <w:marBottom w:val="0"/>
          <w:divBdr>
            <w:top w:val="none" w:sz="0" w:space="0" w:color="auto"/>
            <w:left w:val="none" w:sz="0" w:space="0" w:color="auto"/>
            <w:bottom w:val="none" w:sz="0" w:space="0" w:color="auto"/>
            <w:right w:val="none" w:sz="0" w:space="0" w:color="auto"/>
          </w:divBdr>
        </w:div>
        <w:div w:id="610015433">
          <w:marLeft w:val="0"/>
          <w:marRight w:val="0"/>
          <w:marTop w:val="400"/>
          <w:marBottom w:val="0"/>
          <w:divBdr>
            <w:top w:val="none" w:sz="0" w:space="0" w:color="auto"/>
            <w:left w:val="none" w:sz="0" w:space="0" w:color="auto"/>
            <w:bottom w:val="none" w:sz="0" w:space="0" w:color="auto"/>
            <w:right w:val="none" w:sz="0" w:space="0" w:color="auto"/>
          </w:divBdr>
        </w:div>
        <w:div w:id="1556308470">
          <w:marLeft w:val="0"/>
          <w:marRight w:val="0"/>
          <w:marTop w:val="0"/>
          <w:marBottom w:val="0"/>
          <w:divBdr>
            <w:top w:val="none" w:sz="0" w:space="0" w:color="auto"/>
            <w:left w:val="none" w:sz="0" w:space="0" w:color="auto"/>
            <w:bottom w:val="none" w:sz="0" w:space="0" w:color="auto"/>
            <w:right w:val="none" w:sz="0" w:space="0" w:color="auto"/>
          </w:divBdr>
        </w:div>
        <w:div w:id="1384937895">
          <w:marLeft w:val="0"/>
          <w:marRight w:val="0"/>
          <w:marTop w:val="0"/>
          <w:marBottom w:val="0"/>
          <w:divBdr>
            <w:top w:val="none" w:sz="0" w:space="0" w:color="auto"/>
            <w:left w:val="none" w:sz="0" w:space="0" w:color="auto"/>
            <w:bottom w:val="none" w:sz="0" w:space="0" w:color="auto"/>
            <w:right w:val="none" w:sz="0" w:space="0" w:color="auto"/>
          </w:divBdr>
        </w:div>
        <w:div w:id="916941456">
          <w:marLeft w:val="0"/>
          <w:marRight w:val="0"/>
          <w:marTop w:val="400"/>
          <w:marBottom w:val="0"/>
          <w:divBdr>
            <w:top w:val="none" w:sz="0" w:space="0" w:color="auto"/>
            <w:left w:val="none" w:sz="0" w:space="0" w:color="auto"/>
            <w:bottom w:val="none" w:sz="0" w:space="0" w:color="auto"/>
            <w:right w:val="none" w:sz="0" w:space="0" w:color="auto"/>
          </w:divBdr>
        </w:div>
        <w:div w:id="1181162726">
          <w:marLeft w:val="0"/>
          <w:marRight w:val="0"/>
          <w:marTop w:val="0"/>
          <w:marBottom w:val="0"/>
          <w:divBdr>
            <w:top w:val="none" w:sz="0" w:space="0" w:color="auto"/>
            <w:left w:val="none" w:sz="0" w:space="0" w:color="auto"/>
            <w:bottom w:val="none" w:sz="0" w:space="0" w:color="auto"/>
            <w:right w:val="none" w:sz="0" w:space="0" w:color="auto"/>
          </w:divBdr>
        </w:div>
        <w:div w:id="656571539">
          <w:marLeft w:val="0"/>
          <w:marRight w:val="0"/>
          <w:marTop w:val="400"/>
          <w:marBottom w:val="0"/>
          <w:divBdr>
            <w:top w:val="none" w:sz="0" w:space="0" w:color="auto"/>
            <w:left w:val="none" w:sz="0" w:space="0" w:color="auto"/>
            <w:bottom w:val="none" w:sz="0" w:space="0" w:color="auto"/>
            <w:right w:val="none" w:sz="0" w:space="0" w:color="auto"/>
          </w:divBdr>
        </w:div>
        <w:div w:id="866992226">
          <w:marLeft w:val="0"/>
          <w:marRight w:val="0"/>
          <w:marTop w:val="240"/>
          <w:marBottom w:val="0"/>
          <w:divBdr>
            <w:top w:val="none" w:sz="0" w:space="0" w:color="auto"/>
            <w:left w:val="none" w:sz="0" w:space="0" w:color="auto"/>
            <w:bottom w:val="none" w:sz="0" w:space="0" w:color="auto"/>
            <w:right w:val="none" w:sz="0" w:space="0" w:color="auto"/>
          </w:divBdr>
        </w:div>
        <w:div w:id="86275495">
          <w:marLeft w:val="0"/>
          <w:marRight w:val="0"/>
          <w:marTop w:val="240"/>
          <w:marBottom w:val="0"/>
          <w:divBdr>
            <w:top w:val="none" w:sz="0" w:space="0" w:color="auto"/>
            <w:left w:val="none" w:sz="0" w:space="0" w:color="auto"/>
            <w:bottom w:val="none" w:sz="0" w:space="0" w:color="auto"/>
            <w:right w:val="none" w:sz="0" w:space="0" w:color="auto"/>
          </w:divBdr>
        </w:div>
      </w:divsChild>
    </w:div>
    <w:div w:id="991057244">
      <w:bodyDiv w:val="1"/>
      <w:marLeft w:val="0"/>
      <w:marRight w:val="0"/>
      <w:marTop w:val="0"/>
      <w:marBottom w:val="0"/>
      <w:divBdr>
        <w:top w:val="none" w:sz="0" w:space="0" w:color="auto"/>
        <w:left w:val="none" w:sz="0" w:space="0" w:color="auto"/>
        <w:bottom w:val="none" w:sz="0" w:space="0" w:color="auto"/>
        <w:right w:val="none" w:sz="0" w:space="0" w:color="auto"/>
      </w:divBdr>
      <w:divsChild>
        <w:div w:id="535001519">
          <w:marLeft w:val="0"/>
          <w:marRight w:val="0"/>
          <w:marTop w:val="480"/>
          <w:marBottom w:val="240"/>
          <w:divBdr>
            <w:top w:val="none" w:sz="0" w:space="0" w:color="auto"/>
            <w:left w:val="none" w:sz="0" w:space="0" w:color="auto"/>
            <w:bottom w:val="none" w:sz="0" w:space="0" w:color="auto"/>
            <w:right w:val="none" w:sz="0" w:space="0" w:color="auto"/>
          </w:divBdr>
        </w:div>
        <w:div w:id="1320116131">
          <w:marLeft w:val="0"/>
          <w:marRight w:val="0"/>
          <w:marTop w:val="0"/>
          <w:marBottom w:val="567"/>
          <w:divBdr>
            <w:top w:val="none" w:sz="0" w:space="0" w:color="auto"/>
            <w:left w:val="none" w:sz="0" w:space="0" w:color="auto"/>
            <w:bottom w:val="none" w:sz="0" w:space="0" w:color="auto"/>
            <w:right w:val="none" w:sz="0" w:space="0" w:color="auto"/>
          </w:divBdr>
        </w:div>
        <w:div w:id="230311822">
          <w:marLeft w:val="0"/>
          <w:marRight w:val="0"/>
          <w:marTop w:val="0"/>
          <w:marBottom w:val="567"/>
          <w:divBdr>
            <w:top w:val="none" w:sz="0" w:space="0" w:color="auto"/>
            <w:left w:val="none" w:sz="0" w:space="0" w:color="auto"/>
            <w:bottom w:val="none" w:sz="0" w:space="0" w:color="auto"/>
            <w:right w:val="none" w:sz="0" w:space="0" w:color="auto"/>
          </w:divBdr>
        </w:div>
        <w:div w:id="1064184881">
          <w:marLeft w:val="0"/>
          <w:marRight w:val="0"/>
          <w:marTop w:val="400"/>
          <w:marBottom w:val="0"/>
          <w:divBdr>
            <w:top w:val="none" w:sz="0" w:space="0" w:color="auto"/>
            <w:left w:val="none" w:sz="0" w:space="0" w:color="auto"/>
            <w:bottom w:val="none" w:sz="0" w:space="0" w:color="auto"/>
            <w:right w:val="none" w:sz="0" w:space="0" w:color="auto"/>
          </w:divBdr>
        </w:div>
        <w:div w:id="2066643071">
          <w:marLeft w:val="0"/>
          <w:marRight w:val="0"/>
          <w:marTop w:val="0"/>
          <w:marBottom w:val="0"/>
          <w:divBdr>
            <w:top w:val="none" w:sz="0" w:space="0" w:color="auto"/>
            <w:left w:val="none" w:sz="0" w:space="0" w:color="auto"/>
            <w:bottom w:val="none" w:sz="0" w:space="0" w:color="auto"/>
            <w:right w:val="none" w:sz="0" w:space="0" w:color="auto"/>
          </w:divBdr>
        </w:div>
        <w:div w:id="1430082102">
          <w:marLeft w:val="0"/>
          <w:marRight w:val="0"/>
          <w:marTop w:val="0"/>
          <w:marBottom w:val="0"/>
          <w:divBdr>
            <w:top w:val="none" w:sz="0" w:space="0" w:color="auto"/>
            <w:left w:val="none" w:sz="0" w:space="0" w:color="auto"/>
            <w:bottom w:val="none" w:sz="0" w:space="0" w:color="auto"/>
            <w:right w:val="none" w:sz="0" w:space="0" w:color="auto"/>
          </w:divBdr>
        </w:div>
        <w:div w:id="2059862235">
          <w:marLeft w:val="0"/>
          <w:marRight w:val="0"/>
          <w:marTop w:val="400"/>
          <w:marBottom w:val="0"/>
          <w:divBdr>
            <w:top w:val="none" w:sz="0" w:space="0" w:color="auto"/>
            <w:left w:val="none" w:sz="0" w:space="0" w:color="auto"/>
            <w:bottom w:val="none" w:sz="0" w:space="0" w:color="auto"/>
            <w:right w:val="none" w:sz="0" w:space="0" w:color="auto"/>
          </w:divBdr>
        </w:div>
        <w:div w:id="1450278772">
          <w:marLeft w:val="0"/>
          <w:marRight w:val="0"/>
          <w:marTop w:val="400"/>
          <w:marBottom w:val="0"/>
          <w:divBdr>
            <w:top w:val="none" w:sz="0" w:space="0" w:color="auto"/>
            <w:left w:val="none" w:sz="0" w:space="0" w:color="auto"/>
            <w:bottom w:val="none" w:sz="0" w:space="0" w:color="auto"/>
            <w:right w:val="none" w:sz="0" w:space="0" w:color="auto"/>
          </w:divBdr>
        </w:div>
        <w:div w:id="634022760">
          <w:marLeft w:val="0"/>
          <w:marRight w:val="0"/>
          <w:marTop w:val="0"/>
          <w:marBottom w:val="0"/>
          <w:divBdr>
            <w:top w:val="none" w:sz="0" w:space="0" w:color="auto"/>
            <w:left w:val="none" w:sz="0" w:space="0" w:color="auto"/>
            <w:bottom w:val="none" w:sz="0" w:space="0" w:color="auto"/>
            <w:right w:val="none" w:sz="0" w:space="0" w:color="auto"/>
          </w:divBdr>
        </w:div>
        <w:div w:id="728070333">
          <w:marLeft w:val="0"/>
          <w:marRight w:val="0"/>
          <w:marTop w:val="0"/>
          <w:marBottom w:val="0"/>
          <w:divBdr>
            <w:top w:val="none" w:sz="0" w:space="0" w:color="auto"/>
            <w:left w:val="none" w:sz="0" w:space="0" w:color="auto"/>
            <w:bottom w:val="none" w:sz="0" w:space="0" w:color="auto"/>
            <w:right w:val="none" w:sz="0" w:space="0" w:color="auto"/>
          </w:divBdr>
        </w:div>
        <w:div w:id="646593218">
          <w:marLeft w:val="0"/>
          <w:marRight w:val="0"/>
          <w:marTop w:val="0"/>
          <w:marBottom w:val="0"/>
          <w:divBdr>
            <w:top w:val="none" w:sz="0" w:space="0" w:color="auto"/>
            <w:left w:val="none" w:sz="0" w:space="0" w:color="auto"/>
            <w:bottom w:val="none" w:sz="0" w:space="0" w:color="auto"/>
            <w:right w:val="none" w:sz="0" w:space="0" w:color="auto"/>
          </w:divBdr>
        </w:div>
        <w:div w:id="1306006102">
          <w:marLeft w:val="0"/>
          <w:marRight w:val="0"/>
          <w:marTop w:val="0"/>
          <w:marBottom w:val="0"/>
          <w:divBdr>
            <w:top w:val="none" w:sz="0" w:space="0" w:color="auto"/>
            <w:left w:val="none" w:sz="0" w:space="0" w:color="auto"/>
            <w:bottom w:val="none" w:sz="0" w:space="0" w:color="auto"/>
            <w:right w:val="none" w:sz="0" w:space="0" w:color="auto"/>
          </w:divBdr>
        </w:div>
        <w:div w:id="1986427184">
          <w:marLeft w:val="0"/>
          <w:marRight w:val="0"/>
          <w:marTop w:val="0"/>
          <w:marBottom w:val="0"/>
          <w:divBdr>
            <w:top w:val="none" w:sz="0" w:space="0" w:color="auto"/>
            <w:left w:val="none" w:sz="0" w:space="0" w:color="auto"/>
            <w:bottom w:val="none" w:sz="0" w:space="0" w:color="auto"/>
            <w:right w:val="none" w:sz="0" w:space="0" w:color="auto"/>
          </w:divBdr>
        </w:div>
        <w:div w:id="1609772550">
          <w:marLeft w:val="0"/>
          <w:marRight w:val="0"/>
          <w:marTop w:val="0"/>
          <w:marBottom w:val="0"/>
          <w:divBdr>
            <w:top w:val="none" w:sz="0" w:space="0" w:color="auto"/>
            <w:left w:val="none" w:sz="0" w:space="0" w:color="auto"/>
            <w:bottom w:val="none" w:sz="0" w:space="0" w:color="auto"/>
            <w:right w:val="none" w:sz="0" w:space="0" w:color="auto"/>
          </w:divBdr>
        </w:div>
        <w:div w:id="994644135">
          <w:marLeft w:val="0"/>
          <w:marRight w:val="0"/>
          <w:marTop w:val="0"/>
          <w:marBottom w:val="0"/>
          <w:divBdr>
            <w:top w:val="none" w:sz="0" w:space="0" w:color="auto"/>
            <w:left w:val="none" w:sz="0" w:space="0" w:color="auto"/>
            <w:bottom w:val="none" w:sz="0" w:space="0" w:color="auto"/>
            <w:right w:val="none" w:sz="0" w:space="0" w:color="auto"/>
          </w:divBdr>
        </w:div>
        <w:div w:id="1689864865">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2066487909">
          <w:marLeft w:val="0"/>
          <w:marRight w:val="0"/>
          <w:marTop w:val="0"/>
          <w:marBottom w:val="0"/>
          <w:divBdr>
            <w:top w:val="none" w:sz="0" w:space="0" w:color="auto"/>
            <w:left w:val="none" w:sz="0" w:space="0" w:color="auto"/>
            <w:bottom w:val="none" w:sz="0" w:space="0" w:color="auto"/>
            <w:right w:val="none" w:sz="0" w:space="0" w:color="auto"/>
          </w:divBdr>
        </w:div>
        <w:div w:id="923951229">
          <w:marLeft w:val="0"/>
          <w:marRight w:val="0"/>
          <w:marTop w:val="0"/>
          <w:marBottom w:val="0"/>
          <w:divBdr>
            <w:top w:val="none" w:sz="0" w:space="0" w:color="auto"/>
            <w:left w:val="none" w:sz="0" w:space="0" w:color="auto"/>
            <w:bottom w:val="none" w:sz="0" w:space="0" w:color="auto"/>
            <w:right w:val="none" w:sz="0" w:space="0" w:color="auto"/>
          </w:divBdr>
        </w:div>
        <w:div w:id="958995053">
          <w:marLeft w:val="0"/>
          <w:marRight w:val="0"/>
          <w:marTop w:val="0"/>
          <w:marBottom w:val="0"/>
          <w:divBdr>
            <w:top w:val="none" w:sz="0" w:space="0" w:color="auto"/>
            <w:left w:val="none" w:sz="0" w:space="0" w:color="auto"/>
            <w:bottom w:val="none" w:sz="0" w:space="0" w:color="auto"/>
            <w:right w:val="none" w:sz="0" w:space="0" w:color="auto"/>
          </w:divBdr>
        </w:div>
        <w:div w:id="1342126711">
          <w:marLeft w:val="0"/>
          <w:marRight w:val="0"/>
          <w:marTop w:val="0"/>
          <w:marBottom w:val="0"/>
          <w:divBdr>
            <w:top w:val="none" w:sz="0" w:space="0" w:color="auto"/>
            <w:left w:val="none" w:sz="0" w:space="0" w:color="auto"/>
            <w:bottom w:val="none" w:sz="0" w:space="0" w:color="auto"/>
            <w:right w:val="none" w:sz="0" w:space="0" w:color="auto"/>
          </w:divBdr>
        </w:div>
        <w:div w:id="2070497809">
          <w:marLeft w:val="0"/>
          <w:marRight w:val="0"/>
          <w:marTop w:val="400"/>
          <w:marBottom w:val="0"/>
          <w:divBdr>
            <w:top w:val="none" w:sz="0" w:space="0" w:color="auto"/>
            <w:left w:val="none" w:sz="0" w:space="0" w:color="auto"/>
            <w:bottom w:val="none" w:sz="0" w:space="0" w:color="auto"/>
            <w:right w:val="none" w:sz="0" w:space="0" w:color="auto"/>
          </w:divBdr>
        </w:div>
        <w:div w:id="370418064">
          <w:marLeft w:val="0"/>
          <w:marRight w:val="0"/>
          <w:marTop w:val="0"/>
          <w:marBottom w:val="0"/>
          <w:divBdr>
            <w:top w:val="none" w:sz="0" w:space="0" w:color="auto"/>
            <w:left w:val="none" w:sz="0" w:space="0" w:color="auto"/>
            <w:bottom w:val="none" w:sz="0" w:space="0" w:color="auto"/>
            <w:right w:val="none" w:sz="0" w:space="0" w:color="auto"/>
          </w:divBdr>
        </w:div>
        <w:div w:id="855119329">
          <w:marLeft w:val="0"/>
          <w:marRight w:val="0"/>
          <w:marTop w:val="0"/>
          <w:marBottom w:val="0"/>
          <w:divBdr>
            <w:top w:val="none" w:sz="0" w:space="0" w:color="auto"/>
            <w:left w:val="none" w:sz="0" w:space="0" w:color="auto"/>
            <w:bottom w:val="none" w:sz="0" w:space="0" w:color="auto"/>
            <w:right w:val="none" w:sz="0" w:space="0" w:color="auto"/>
          </w:divBdr>
        </w:div>
        <w:div w:id="1596403127">
          <w:marLeft w:val="0"/>
          <w:marRight w:val="0"/>
          <w:marTop w:val="0"/>
          <w:marBottom w:val="0"/>
          <w:divBdr>
            <w:top w:val="none" w:sz="0" w:space="0" w:color="auto"/>
            <w:left w:val="none" w:sz="0" w:space="0" w:color="auto"/>
            <w:bottom w:val="none" w:sz="0" w:space="0" w:color="auto"/>
            <w:right w:val="none" w:sz="0" w:space="0" w:color="auto"/>
          </w:divBdr>
        </w:div>
        <w:div w:id="1329477445">
          <w:marLeft w:val="0"/>
          <w:marRight w:val="0"/>
          <w:marTop w:val="400"/>
          <w:marBottom w:val="0"/>
          <w:divBdr>
            <w:top w:val="none" w:sz="0" w:space="0" w:color="auto"/>
            <w:left w:val="none" w:sz="0" w:space="0" w:color="auto"/>
            <w:bottom w:val="none" w:sz="0" w:space="0" w:color="auto"/>
            <w:right w:val="none" w:sz="0" w:space="0" w:color="auto"/>
          </w:divBdr>
        </w:div>
        <w:div w:id="1983196111">
          <w:marLeft w:val="0"/>
          <w:marRight w:val="0"/>
          <w:marTop w:val="400"/>
          <w:marBottom w:val="0"/>
          <w:divBdr>
            <w:top w:val="none" w:sz="0" w:space="0" w:color="auto"/>
            <w:left w:val="none" w:sz="0" w:space="0" w:color="auto"/>
            <w:bottom w:val="none" w:sz="0" w:space="0" w:color="auto"/>
            <w:right w:val="none" w:sz="0" w:space="0" w:color="auto"/>
          </w:divBdr>
        </w:div>
        <w:div w:id="916133463">
          <w:marLeft w:val="0"/>
          <w:marRight w:val="0"/>
          <w:marTop w:val="400"/>
          <w:marBottom w:val="0"/>
          <w:divBdr>
            <w:top w:val="none" w:sz="0" w:space="0" w:color="auto"/>
            <w:left w:val="none" w:sz="0" w:space="0" w:color="auto"/>
            <w:bottom w:val="none" w:sz="0" w:space="0" w:color="auto"/>
            <w:right w:val="none" w:sz="0" w:space="0" w:color="auto"/>
          </w:divBdr>
        </w:div>
        <w:div w:id="366951220">
          <w:marLeft w:val="0"/>
          <w:marRight w:val="0"/>
          <w:marTop w:val="0"/>
          <w:marBottom w:val="0"/>
          <w:divBdr>
            <w:top w:val="none" w:sz="0" w:space="0" w:color="auto"/>
            <w:left w:val="none" w:sz="0" w:space="0" w:color="auto"/>
            <w:bottom w:val="none" w:sz="0" w:space="0" w:color="auto"/>
            <w:right w:val="none" w:sz="0" w:space="0" w:color="auto"/>
          </w:divBdr>
        </w:div>
        <w:div w:id="1192961724">
          <w:marLeft w:val="0"/>
          <w:marRight w:val="0"/>
          <w:marTop w:val="400"/>
          <w:marBottom w:val="0"/>
          <w:divBdr>
            <w:top w:val="none" w:sz="0" w:space="0" w:color="auto"/>
            <w:left w:val="none" w:sz="0" w:space="0" w:color="auto"/>
            <w:bottom w:val="none" w:sz="0" w:space="0" w:color="auto"/>
            <w:right w:val="none" w:sz="0" w:space="0" w:color="auto"/>
          </w:divBdr>
        </w:div>
        <w:div w:id="492910835">
          <w:marLeft w:val="0"/>
          <w:marRight w:val="0"/>
          <w:marTop w:val="0"/>
          <w:marBottom w:val="0"/>
          <w:divBdr>
            <w:top w:val="none" w:sz="0" w:space="0" w:color="auto"/>
            <w:left w:val="none" w:sz="0" w:space="0" w:color="auto"/>
            <w:bottom w:val="none" w:sz="0" w:space="0" w:color="auto"/>
            <w:right w:val="none" w:sz="0" w:space="0" w:color="auto"/>
          </w:divBdr>
        </w:div>
        <w:div w:id="1367484085">
          <w:marLeft w:val="0"/>
          <w:marRight w:val="0"/>
          <w:marTop w:val="400"/>
          <w:marBottom w:val="0"/>
          <w:divBdr>
            <w:top w:val="none" w:sz="0" w:space="0" w:color="auto"/>
            <w:left w:val="none" w:sz="0" w:space="0" w:color="auto"/>
            <w:bottom w:val="none" w:sz="0" w:space="0" w:color="auto"/>
            <w:right w:val="none" w:sz="0" w:space="0" w:color="auto"/>
          </w:divBdr>
        </w:div>
        <w:div w:id="70932910">
          <w:marLeft w:val="0"/>
          <w:marRight w:val="0"/>
          <w:marTop w:val="0"/>
          <w:marBottom w:val="0"/>
          <w:divBdr>
            <w:top w:val="none" w:sz="0" w:space="0" w:color="auto"/>
            <w:left w:val="none" w:sz="0" w:space="0" w:color="auto"/>
            <w:bottom w:val="none" w:sz="0" w:space="0" w:color="auto"/>
            <w:right w:val="none" w:sz="0" w:space="0" w:color="auto"/>
          </w:divBdr>
        </w:div>
        <w:div w:id="105855283">
          <w:marLeft w:val="0"/>
          <w:marRight w:val="0"/>
          <w:marTop w:val="400"/>
          <w:marBottom w:val="0"/>
          <w:divBdr>
            <w:top w:val="none" w:sz="0" w:space="0" w:color="auto"/>
            <w:left w:val="none" w:sz="0" w:space="0" w:color="auto"/>
            <w:bottom w:val="none" w:sz="0" w:space="0" w:color="auto"/>
            <w:right w:val="none" w:sz="0" w:space="0" w:color="auto"/>
          </w:divBdr>
        </w:div>
        <w:div w:id="1757286962">
          <w:marLeft w:val="0"/>
          <w:marRight w:val="0"/>
          <w:marTop w:val="0"/>
          <w:marBottom w:val="0"/>
          <w:divBdr>
            <w:top w:val="none" w:sz="0" w:space="0" w:color="auto"/>
            <w:left w:val="none" w:sz="0" w:space="0" w:color="auto"/>
            <w:bottom w:val="none" w:sz="0" w:space="0" w:color="auto"/>
            <w:right w:val="none" w:sz="0" w:space="0" w:color="auto"/>
          </w:divBdr>
        </w:div>
        <w:div w:id="71970342">
          <w:marLeft w:val="0"/>
          <w:marRight w:val="0"/>
          <w:marTop w:val="400"/>
          <w:marBottom w:val="0"/>
          <w:divBdr>
            <w:top w:val="none" w:sz="0" w:space="0" w:color="auto"/>
            <w:left w:val="none" w:sz="0" w:space="0" w:color="auto"/>
            <w:bottom w:val="none" w:sz="0" w:space="0" w:color="auto"/>
            <w:right w:val="none" w:sz="0" w:space="0" w:color="auto"/>
          </w:divBdr>
        </w:div>
        <w:div w:id="14578982">
          <w:marLeft w:val="0"/>
          <w:marRight w:val="0"/>
          <w:marTop w:val="0"/>
          <w:marBottom w:val="0"/>
          <w:divBdr>
            <w:top w:val="none" w:sz="0" w:space="0" w:color="auto"/>
            <w:left w:val="none" w:sz="0" w:space="0" w:color="auto"/>
            <w:bottom w:val="none" w:sz="0" w:space="0" w:color="auto"/>
            <w:right w:val="none" w:sz="0" w:space="0" w:color="auto"/>
          </w:divBdr>
        </w:div>
        <w:div w:id="1260791176">
          <w:marLeft w:val="0"/>
          <w:marRight w:val="0"/>
          <w:marTop w:val="400"/>
          <w:marBottom w:val="0"/>
          <w:divBdr>
            <w:top w:val="none" w:sz="0" w:space="0" w:color="auto"/>
            <w:left w:val="none" w:sz="0" w:space="0" w:color="auto"/>
            <w:bottom w:val="none" w:sz="0" w:space="0" w:color="auto"/>
            <w:right w:val="none" w:sz="0" w:space="0" w:color="auto"/>
          </w:divBdr>
        </w:div>
        <w:div w:id="1912153664">
          <w:marLeft w:val="0"/>
          <w:marRight w:val="0"/>
          <w:marTop w:val="0"/>
          <w:marBottom w:val="0"/>
          <w:divBdr>
            <w:top w:val="none" w:sz="0" w:space="0" w:color="auto"/>
            <w:left w:val="none" w:sz="0" w:space="0" w:color="auto"/>
            <w:bottom w:val="none" w:sz="0" w:space="0" w:color="auto"/>
            <w:right w:val="none" w:sz="0" w:space="0" w:color="auto"/>
          </w:divBdr>
        </w:div>
        <w:div w:id="1946110228">
          <w:marLeft w:val="0"/>
          <w:marRight w:val="0"/>
          <w:marTop w:val="400"/>
          <w:marBottom w:val="0"/>
          <w:divBdr>
            <w:top w:val="none" w:sz="0" w:space="0" w:color="auto"/>
            <w:left w:val="none" w:sz="0" w:space="0" w:color="auto"/>
            <w:bottom w:val="none" w:sz="0" w:space="0" w:color="auto"/>
            <w:right w:val="none" w:sz="0" w:space="0" w:color="auto"/>
          </w:divBdr>
        </w:div>
        <w:div w:id="731929761">
          <w:marLeft w:val="0"/>
          <w:marRight w:val="0"/>
          <w:marTop w:val="400"/>
          <w:marBottom w:val="0"/>
          <w:divBdr>
            <w:top w:val="none" w:sz="0" w:space="0" w:color="auto"/>
            <w:left w:val="none" w:sz="0" w:space="0" w:color="auto"/>
            <w:bottom w:val="none" w:sz="0" w:space="0" w:color="auto"/>
            <w:right w:val="none" w:sz="0" w:space="0" w:color="auto"/>
          </w:divBdr>
        </w:div>
        <w:div w:id="1101952905">
          <w:marLeft w:val="0"/>
          <w:marRight w:val="0"/>
          <w:marTop w:val="0"/>
          <w:marBottom w:val="0"/>
          <w:divBdr>
            <w:top w:val="none" w:sz="0" w:space="0" w:color="auto"/>
            <w:left w:val="none" w:sz="0" w:space="0" w:color="auto"/>
            <w:bottom w:val="none" w:sz="0" w:space="0" w:color="auto"/>
            <w:right w:val="none" w:sz="0" w:space="0" w:color="auto"/>
          </w:divBdr>
        </w:div>
        <w:div w:id="1902399873">
          <w:marLeft w:val="0"/>
          <w:marRight w:val="0"/>
          <w:marTop w:val="400"/>
          <w:marBottom w:val="0"/>
          <w:divBdr>
            <w:top w:val="none" w:sz="0" w:space="0" w:color="auto"/>
            <w:left w:val="none" w:sz="0" w:space="0" w:color="auto"/>
            <w:bottom w:val="none" w:sz="0" w:space="0" w:color="auto"/>
            <w:right w:val="none" w:sz="0" w:space="0" w:color="auto"/>
          </w:divBdr>
        </w:div>
        <w:div w:id="1781686512">
          <w:marLeft w:val="0"/>
          <w:marRight w:val="0"/>
          <w:marTop w:val="0"/>
          <w:marBottom w:val="0"/>
          <w:divBdr>
            <w:top w:val="none" w:sz="0" w:space="0" w:color="auto"/>
            <w:left w:val="none" w:sz="0" w:space="0" w:color="auto"/>
            <w:bottom w:val="none" w:sz="0" w:space="0" w:color="auto"/>
            <w:right w:val="none" w:sz="0" w:space="0" w:color="auto"/>
          </w:divBdr>
        </w:div>
        <w:div w:id="1975677735">
          <w:marLeft w:val="0"/>
          <w:marRight w:val="0"/>
          <w:marTop w:val="400"/>
          <w:marBottom w:val="0"/>
          <w:divBdr>
            <w:top w:val="none" w:sz="0" w:space="0" w:color="auto"/>
            <w:left w:val="none" w:sz="0" w:space="0" w:color="auto"/>
            <w:bottom w:val="none" w:sz="0" w:space="0" w:color="auto"/>
            <w:right w:val="none" w:sz="0" w:space="0" w:color="auto"/>
          </w:divBdr>
        </w:div>
        <w:div w:id="1075518974">
          <w:marLeft w:val="0"/>
          <w:marRight w:val="0"/>
          <w:marTop w:val="0"/>
          <w:marBottom w:val="0"/>
          <w:divBdr>
            <w:top w:val="none" w:sz="0" w:space="0" w:color="auto"/>
            <w:left w:val="none" w:sz="0" w:space="0" w:color="auto"/>
            <w:bottom w:val="none" w:sz="0" w:space="0" w:color="auto"/>
            <w:right w:val="none" w:sz="0" w:space="0" w:color="auto"/>
          </w:divBdr>
        </w:div>
        <w:div w:id="593245565">
          <w:marLeft w:val="0"/>
          <w:marRight w:val="0"/>
          <w:marTop w:val="400"/>
          <w:marBottom w:val="0"/>
          <w:divBdr>
            <w:top w:val="none" w:sz="0" w:space="0" w:color="auto"/>
            <w:left w:val="none" w:sz="0" w:space="0" w:color="auto"/>
            <w:bottom w:val="none" w:sz="0" w:space="0" w:color="auto"/>
            <w:right w:val="none" w:sz="0" w:space="0" w:color="auto"/>
          </w:divBdr>
        </w:div>
        <w:div w:id="435448762">
          <w:marLeft w:val="0"/>
          <w:marRight w:val="0"/>
          <w:marTop w:val="0"/>
          <w:marBottom w:val="0"/>
          <w:divBdr>
            <w:top w:val="none" w:sz="0" w:space="0" w:color="auto"/>
            <w:left w:val="none" w:sz="0" w:space="0" w:color="auto"/>
            <w:bottom w:val="none" w:sz="0" w:space="0" w:color="auto"/>
            <w:right w:val="none" w:sz="0" w:space="0" w:color="auto"/>
          </w:divBdr>
        </w:div>
        <w:div w:id="1417747531">
          <w:marLeft w:val="0"/>
          <w:marRight w:val="0"/>
          <w:marTop w:val="400"/>
          <w:marBottom w:val="0"/>
          <w:divBdr>
            <w:top w:val="none" w:sz="0" w:space="0" w:color="auto"/>
            <w:left w:val="none" w:sz="0" w:space="0" w:color="auto"/>
            <w:bottom w:val="none" w:sz="0" w:space="0" w:color="auto"/>
            <w:right w:val="none" w:sz="0" w:space="0" w:color="auto"/>
          </w:divBdr>
        </w:div>
        <w:div w:id="56435564">
          <w:marLeft w:val="0"/>
          <w:marRight w:val="0"/>
          <w:marTop w:val="0"/>
          <w:marBottom w:val="0"/>
          <w:divBdr>
            <w:top w:val="none" w:sz="0" w:space="0" w:color="auto"/>
            <w:left w:val="none" w:sz="0" w:space="0" w:color="auto"/>
            <w:bottom w:val="none" w:sz="0" w:space="0" w:color="auto"/>
            <w:right w:val="none" w:sz="0" w:space="0" w:color="auto"/>
          </w:divBdr>
        </w:div>
        <w:div w:id="1962684205">
          <w:marLeft w:val="0"/>
          <w:marRight w:val="0"/>
          <w:marTop w:val="400"/>
          <w:marBottom w:val="0"/>
          <w:divBdr>
            <w:top w:val="none" w:sz="0" w:space="0" w:color="auto"/>
            <w:left w:val="none" w:sz="0" w:space="0" w:color="auto"/>
            <w:bottom w:val="none" w:sz="0" w:space="0" w:color="auto"/>
            <w:right w:val="none" w:sz="0" w:space="0" w:color="auto"/>
          </w:divBdr>
        </w:div>
        <w:div w:id="1909614027">
          <w:marLeft w:val="0"/>
          <w:marRight w:val="0"/>
          <w:marTop w:val="400"/>
          <w:marBottom w:val="0"/>
          <w:divBdr>
            <w:top w:val="none" w:sz="0" w:space="0" w:color="auto"/>
            <w:left w:val="none" w:sz="0" w:space="0" w:color="auto"/>
            <w:bottom w:val="none" w:sz="0" w:space="0" w:color="auto"/>
            <w:right w:val="none" w:sz="0" w:space="0" w:color="auto"/>
          </w:divBdr>
        </w:div>
        <w:div w:id="811606705">
          <w:marLeft w:val="0"/>
          <w:marRight w:val="0"/>
          <w:marTop w:val="0"/>
          <w:marBottom w:val="0"/>
          <w:divBdr>
            <w:top w:val="none" w:sz="0" w:space="0" w:color="auto"/>
            <w:left w:val="none" w:sz="0" w:space="0" w:color="auto"/>
            <w:bottom w:val="none" w:sz="0" w:space="0" w:color="auto"/>
            <w:right w:val="none" w:sz="0" w:space="0" w:color="auto"/>
          </w:divBdr>
        </w:div>
        <w:div w:id="5643209">
          <w:marLeft w:val="0"/>
          <w:marRight w:val="0"/>
          <w:marTop w:val="0"/>
          <w:marBottom w:val="0"/>
          <w:divBdr>
            <w:top w:val="none" w:sz="0" w:space="0" w:color="auto"/>
            <w:left w:val="none" w:sz="0" w:space="0" w:color="auto"/>
            <w:bottom w:val="none" w:sz="0" w:space="0" w:color="auto"/>
            <w:right w:val="none" w:sz="0" w:space="0" w:color="auto"/>
          </w:divBdr>
        </w:div>
        <w:div w:id="258954320">
          <w:marLeft w:val="0"/>
          <w:marRight w:val="0"/>
          <w:marTop w:val="0"/>
          <w:marBottom w:val="0"/>
          <w:divBdr>
            <w:top w:val="none" w:sz="0" w:space="0" w:color="auto"/>
            <w:left w:val="none" w:sz="0" w:space="0" w:color="auto"/>
            <w:bottom w:val="none" w:sz="0" w:space="0" w:color="auto"/>
            <w:right w:val="none" w:sz="0" w:space="0" w:color="auto"/>
          </w:divBdr>
        </w:div>
        <w:div w:id="732847068">
          <w:marLeft w:val="0"/>
          <w:marRight w:val="0"/>
          <w:marTop w:val="0"/>
          <w:marBottom w:val="0"/>
          <w:divBdr>
            <w:top w:val="none" w:sz="0" w:space="0" w:color="auto"/>
            <w:left w:val="none" w:sz="0" w:space="0" w:color="auto"/>
            <w:bottom w:val="none" w:sz="0" w:space="0" w:color="auto"/>
            <w:right w:val="none" w:sz="0" w:space="0" w:color="auto"/>
          </w:divBdr>
        </w:div>
        <w:div w:id="965546785">
          <w:marLeft w:val="0"/>
          <w:marRight w:val="0"/>
          <w:marTop w:val="400"/>
          <w:marBottom w:val="0"/>
          <w:divBdr>
            <w:top w:val="none" w:sz="0" w:space="0" w:color="auto"/>
            <w:left w:val="none" w:sz="0" w:space="0" w:color="auto"/>
            <w:bottom w:val="none" w:sz="0" w:space="0" w:color="auto"/>
            <w:right w:val="none" w:sz="0" w:space="0" w:color="auto"/>
          </w:divBdr>
        </w:div>
        <w:div w:id="1613397295">
          <w:marLeft w:val="0"/>
          <w:marRight w:val="0"/>
          <w:marTop w:val="0"/>
          <w:marBottom w:val="0"/>
          <w:divBdr>
            <w:top w:val="none" w:sz="0" w:space="0" w:color="auto"/>
            <w:left w:val="none" w:sz="0" w:space="0" w:color="auto"/>
            <w:bottom w:val="none" w:sz="0" w:space="0" w:color="auto"/>
            <w:right w:val="none" w:sz="0" w:space="0" w:color="auto"/>
          </w:divBdr>
        </w:div>
        <w:div w:id="419907219">
          <w:marLeft w:val="0"/>
          <w:marRight w:val="0"/>
          <w:marTop w:val="0"/>
          <w:marBottom w:val="0"/>
          <w:divBdr>
            <w:top w:val="none" w:sz="0" w:space="0" w:color="auto"/>
            <w:left w:val="none" w:sz="0" w:space="0" w:color="auto"/>
            <w:bottom w:val="none" w:sz="0" w:space="0" w:color="auto"/>
            <w:right w:val="none" w:sz="0" w:space="0" w:color="auto"/>
          </w:divBdr>
        </w:div>
        <w:div w:id="125437271">
          <w:marLeft w:val="0"/>
          <w:marRight w:val="0"/>
          <w:marTop w:val="0"/>
          <w:marBottom w:val="0"/>
          <w:divBdr>
            <w:top w:val="none" w:sz="0" w:space="0" w:color="auto"/>
            <w:left w:val="none" w:sz="0" w:space="0" w:color="auto"/>
            <w:bottom w:val="none" w:sz="0" w:space="0" w:color="auto"/>
            <w:right w:val="none" w:sz="0" w:space="0" w:color="auto"/>
          </w:divBdr>
        </w:div>
        <w:div w:id="1357265941">
          <w:marLeft w:val="0"/>
          <w:marRight w:val="0"/>
          <w:marTop w:val="0"/>
          <w:marBottom w:val="0"/>
          <w:divBdr>
            <w:top w:val="none" w:sz="0" w:space="0" w:color="auto"/>
            <w:left w:val="none" w:sz="0" w:space="0" w:color="auto"/>
            <w:bottom w:val="none" w:sz="0" w:space="0" w:color="auto"/>
            <w:right w:val="none" w:sz="0" w:space="0" w:color="auto"/>
          </w:divBdr>
        </w:div>
        <w:div w:id="185411927">
          <w:marLeft w:val="0"/>
          <w:marRight w:val="0"/>
          <w:marTop w:val="0"/>
          <w:marBottom w:val="0"/>
          <w:divBdr>
            <w:top w:val="none" w:sz="0" w:space="0" w:color="auto"/>
            <w:left w:val="none" w:sz="0" w:space="0" w:color="auto"/>
            <w:bottom w:val="none" w:sz="0" w:space="0" w:color="auto"/>
            <w:right w:val="none" w:sz="0" w:space="0" w:color="auto"/>
          </w:divBdr>
        </w:div>
        <w:div w:id="2111660838">
          <w:marLeft w:val="0"/>
          <w:marRight w:val="0"/>
          <w:marTop w:val="0"/>
          <w:marBottom w:val="0"/>
          <w:divBdr>
            <w:top w:val="none" w:sz="0" w:space="0" w:color="auto"/>
            <w:left w:val="none" w:sz="0" w:space="0" w:color="auto"/>
            <w:bottom w:val="none" w:sz="0" w:space="0" w:color="auto"/>
            <w:right w:val="none" w:sz="0" w:space="0" w:color="auto"/>
          </w:divBdr>
        </w:div>
        <w:div w:id="1043016650">
          <w:marLeft w:val="0"/>
          <w:marRight w:val="0"/>
          <w:marTop w:val="0"/>
          <w:marBottom w:val="0"/>
          <w:divBdr>
            <w:top w:val="none" w:sz="0" w:space="0" w:color="auto"/>
            <w:left w:val="none" w:sz="0" w:space="0" w:color="auto"/>
            <w:bottom w:val="none" w:sz="0" w:space="0" w:color="auto"/>
            <w:right w:val="none" w:sz="0" w:space="0" w:color="auto"/>
          </w:divBdr>
        </w:div>
        <w:div w:id="1836795159">
          <w:marLeft w:val="0"/>
          <w:marRight w:val="0"/>
          <w:marTop w:val="0"/>
          <w:marBottom w:val="0"/>
          <w:divBdr>
            <w:top w:val="none" w:sz="0" w:space="0" w:color="auto"/>
            <w:left w:val="none" w:sz="0" w:space="0" w:color="auto"/>
            <w:bottom w:val="none" w:sz="0" w:space="0" w:color="auto"/>
            <w:right w:val="none" w:sz="0" w:space="0" w:color="auto"/>
          </w:divBdr>
        </w:div>
        <w:div w:id="826480937">
          <w:marLeft w:val="0"/>
          <w:marRight w:val="0"/>
          <w:marTop w:val="0"/>
          <w:marBottom w:val="0"/>
          <w:divBdr>
            <w:top w:val="none" w:sz="0" w:space="0" w:color="auto"/>
            <w:left w:val="none" w:sz="0" w:space="0" w:color="auto"/>
            <w:bottom w:val="none" w:sz="0" w:space="0" w:color="auto"/>
            <w:right w:val="none" w:sz="0" w:space="0" w:color="auto"/>
          </w:divBdr>
        </w:div>
        <w:div w:id="1418136106">
          <w:marLeft w:val="0"/>
          <w:marRight w:val="0"/>
          <w:marTop w:val="0"/>
          <w:marBottom w:val="0"/>
          <w:divBdr>
            <w:top w:val="none" w:sz="0" w:space="0" w:color="auto"/>
            <w:left w:val="none" w:sz="0" w:space="0" w:color="auto"/>
            <w:bottom w:val="none" w:sz="0" w:space="0" w:color="auto"/>
            <w:right w:val="none" w:sz="0" w:space="0" w:color="auto"/>
          </w:divBdr>
        </w:div>
        <w:div w:id="1888910700">
          <w:marLeft w:val="0"/>
          <w:marRight w:val="0"/>
          <w:marTop w:val="400"/>
          <w:marBottom w:val="0"/>
          <w:divBdr>
            <w:top w:val="none" w:sz="0" w:space="0" w:color="auto"/>
            <w:left w:val="none" w:sz="0" w:space="0" w:color="auto"/>
            <w:bottom w:val="none" w:sz="0" w:space="0" w:color="auto"/>
            <w:right w:val="none" w:sz="0" w:space="0" w:color="auto"/>
          </w:divBdr>
        </w:div>
        <w:div w:id="904412516">
          <w:marLeft w:val="0"/>
          <w:marRight w:val="0"/>
          <w:marTop w:val="0"/>
          <w:marBottom w:val="0"/>
          <w:divBdr>
            <w:top w:val="none" w:sz="0" w:space="0" w:color="auto"/>
            <w:left w:val="none" w:sz="0" w:space="0" w:color="auto"/>
            <w:bottom w:val="none" w:sz="0" w:space="0" w:color="auto"/>
            <w:right w:val="none" w:sz="0" w:space="0" w:color="auto"/>
          </w:divBdr>
        </w:div>
        <w:div w:id="863203737">
          <w:marLeft w:val="0"/>
          <w:marRight w:val="0"/>
          <w:marTop w:val="400"/>
          <w:marBottom w:val="0"/>
          <w:divBdr>
            <w:top w:val="none" w:sz="0" w:space="0" w:color="auto"/>
            <w:left w:val="none" w:sz="0" w:space="0" w:color="auto"/>
            <w:bottom w:val="none" w:sz="0" w:space="0" w:color="auto"/>
            <w:right w:val="none" w:sz="0" w:space="0" w:color="auto"/>
          </w:divBdr>
        </w:div>
        <w:div w:id="615790758">
          <w:marLeft w:val="0"/>
          <w:marRight w:val="0"/>
          <w:marTop w:val="0"/>
          <w:marBottom w:val="0"/>
          <w:divBdr>
            <w:top w:val="none" w:sz="0" w:space="0" w:color="auto"/>
            <w:left w:val="none" w:sz="0" w:space="0" w:color="auto"/>
            <w:bottom w:val="none" w:sz="0" w:space="0" w:color="auto"/>
            <w:right w:val="none" w:sz="0" w:space="0" w:color="auto"/>
          </w:divBdr>
        </w:div>
        <w:div w:id="1635717863">
          <w:marLeft w:val="0"/>
          <w:marRight w:val="0"/>
          <w:marTop w:val="0"/>
          <w:marBottom w:val="0"/>
          <w:divBdr>
            <w:top w:val="none" w:sz="0" w:space="0" w:color="auto"/>
            <w:left w:val="none" w:sz="0" w:space="0" w:color="auto"/>
            <w:bottom w:val="none" w:sz="0" w:space="0" w:color="auto"/>
            <w:right w:val="none" w:sz="0" w:space="0" w:color="auto"/>
          </w:divBdr>
        </w:div>
        <w:div w:id="707291708">
          <w:marLeft w:val="0"/>
          <w:marRight w:val="0"/>
          <w:marTop w:val="400"/>
          <w:marBottom w:val="0"/>
          <w:divBdr>
            <w:top w:val="none" w:sz="0" w:space="0" w:color="auto"/>
            <w:left w:val="none" w:sz="0" w:space="0" w:color="auto"/>
            <w:bottom w:val="none" w:sz="0" w:space="0" w:color="auto"/>
            <w:right w:val="none" w:sz="0" w:space="0" w:color="auto"/>
          </w:divBdr>
        </w:div>
        <w:div w:id="676229640">
          <w:marLeft w:val="0"/>
          <w:marRight w:val="0"/>
          <w:marTop w:val="0"/>
          <w:marBottom w:val="0"/>
          <w:divBdr>
            <w:top w:val="none" w:sz="0" w:space="0" w:color="auto"/>
            <w:left w:val="none" w:sz="0" w:space="0" w:color="auto"/>
            <w:bottom w:val="none" w:sz="0" w:space="0" w:color="auto"/>
            <w:right w:val="none" w:sz="0" w:space="0" w:color="auto"/>
          </w:divBdr>
        </w:div>
        <w:div w:id="1456950332">
          <w:marLeft w:val="0"/>
          <w:marRight w:val="0"/>
          <w:marTop w:val="400"/>
          <w:marBottom w:val="0"/>
          <w:divBdr>
            <w:top w:val="none" w:sz="0" w:space="0" w:color="auto"/>
            <w:left w:val="none" w:sz="0" w:space="0" w:color="auto"/>
            <w:bottom w:val="none" w:sz="0" w:space="0" w:color="auto"/>
            <w:right w:val="none" w:sz="0" w:space="0" w:color="auto"/>
          </w:divBdr>
        </w:div>
        <w:div w:id="636225964">
          <w:marLeft w:val="0"/>
          <w:marRight w:val="0"/>
          <w:marTop w:val="240"/>
          <w:marBottom w:val="0"/>
          <w:divBdr>
            <w:top w:val="none" w:sz="0" w:space="0" w:color="auto"/>
            <w:left w:val="none" w:sz="0" w:space="0" w:color="auto"/>
            <w:bottom w:val="none" w:sz="0" w:space="0" w:color="auto"/>
            <w:right w:val="none" w:sz="0" w:space="0" w:color="auto"/>
          </w:divBdr>
        </w:div>
        <w:div w:id="216209157">
          <w:marLeft w:val="0"/>
          <w:marRight w:val="0"/>
          <w:marTop w:val="240"/>
          <w:marBottom w:val="0"/>
          <w:divBdr>
            <w:top w:val="none" w:sz="0" w:space="0" w:color="auto"/>
            <w:left w:val="none" w:sz="0" w:space="0" w:color="auto"/>
            <w:bottom w:val="none" w:sz="0" w:space="0" w:color="auto"/>
            <w:right w:val="none" w:sz="0" w:space="0" w:color="auto"/>
          </w:divBdr>
        </w:div>
      </w:divsChild>
    </w:div>
    <w:div w:id="1623415832">
      <w:bodyDiv w:val="1"/>
      <w:marLeft w:val="0"/>
      <w:marRight w:val="0"/>
      <w:marTop w:val="0"/>
      <w:marBottom w:val="0"/>
      <w:divBdr>
        <w:top w:val="none" w:sz="0" w:space="0" w:color="auto"/>
        <w:left w:val="none" w:sz="0" w:space="0" w:color="auto"/>
        <w:bottom w:val="none" w:sz="0" w:space="0" w:color="auto"/>
        <w:right w:val="none" w:sz="0" w:space="0" w:color="auto"/>
      </w:divBdr>
      <w:divsChild>
        <w:div w:id="442579747">
          <w:marLeft w:val="0"/>
          <w:marRight w:val="0"/>
          <w:marTop w:val="480"/>
          <w:marBottom w:val="240"/>
          <w:divBdr>
            <w:top w:val="none" w:sz="0" w:space="0" w:color="auto"/>
            <w:left w:val="none" w:sz="0" w:space="0" w:color="auto"/>
            <w:bottom w:val="none" w:sz="0" w:space="0" w:color="auto"/>
            <w:right w:val="none" w:sz="0" w:space="0" w:color="auto"/>
          </w:divBdr>
        </w:div>
        <w:div w:id="1379889820">
          <w:marLeft w:val="0"/>
          <w:marRight w:val="0"/>
          <w:marTop w:val="0"/>
          <w:marBottom w:val="567"/>
          <w:divBdr>
            <w:top w:val="none" w:sz="0" w:space="0" w:color="auto"/>
            <w:left w:val="none" w:sz="0" w:space="0" w:color="auto"/>
            <w:bottom w:val="none" w:sz="0" w:space="0" w:color="auto"/>
            <w:right w:val="none" w:sz="0" w:space="0" w:color="auto"/>
          </w:divBdr>
        </w:div>
        <w:div w:id="1920367418">
          <w:marLeft w:val="0"/>
          <w:marRight w:val="0"/>
          <w:marTop w:val="0"/>
          <w:marBottom w:val="567"/>
          <w:divBdr>
            <w:top w:val="none" w:sz="0" w:space="0" w:color="auto"/>
            <w:left w:val="none" w:sz="0" w:space="0" w:color="auto"/>
            <w:bottom w:val="none" w:sz="0" w:space="0" w:color="auto"/>
            <w:right w:val="none" w:sz="0" w:space="0" w:color="auto"/>
          </w:divBdr>
        </w:div>
        <w:div w:id="358433871">
          <w:marLeft w:val="0"/>
          <w:marRight w:val="0"/>
          <w:marTop w:val="400"/>
          <w:marBottom w:val="0"/>
          <w:divBdr>
            <w:top w:val="none" w:sz="0" w:space="0" w:color="auto"/>
            <w:left w:val="none" w:sz="0" w:space="0" w:color="auto"/>
            <w:bottom w:val="none" w:sz="0" w:space="0" w:color="auto"/>
            <w:right w:val="none" w:sz="0" w:space="0" w:color="auto"/>
          </w:divBdr>
        </w:div>
        <w:div w:id="649789583">
          <w:marLeft w:val="0"/>
          <w:marRight w:val="0"/>
          <w:marTop w:val="0"/>
          <w:marBottom w:val="0"/>
          <w:divBdr>
            <w:top w:val="none" w:sz="0" w:space="0" w:color="auto"/>
            <w:left w:val="none" w:sz="0" w:space="0" w:color="auto"/>
            <w:bottom w:val="none" w:sz="0" w:space="0" w:color="auto"/>
            <w:right w:val="none" w:sz="0" w:space="0" w:color="auto"/>
          </w:divBdr>
        </w:div>
        <w:div w:id="1958871621">
          <w:marLeft w:val="0"/>
          <w:marRight w:val="0"/>
          <w:marTop w:val="0"/>
          <w:marBottom w:val="0"/>
          <w:divBdr>
            <w:top w:val="none" w:sz="0" w:space="0" w:color="auto"/>
            <w:left w:val="none" w:sz="0" w:space="0" w:color="auto"/>
            <w:bottom w:val="none" w:sz="0" w:space="0" w:color="auto"/>
            <w:right w:val="none" w:sz="0" w:space="0" w:color="auto"/>
          </w:divBdr>
        </w:div>
        <w:div w:id="194855846">
          <w:marLeft w:val="0"/>
          <w:marRight w:val="0"/>
          <w:marTop w:val="400"/>
          <w:marBottom w:val="0"/>
          <w:divBdr>
            <w:top w:val="none" w:sz="0" w:space="0" w:color="auto"/>
            <w:left w:val="none" w:sz="0" w:space="0" w:color="auto"/>
            <w:bottom w:val="none" w:sz="0" w:space="0" w:color="auto"/>
            <w:right w:val="none" w:sz="0" w:space="0" w:color="auto"/>
          </w:divBdr>
        </w:div>
        <w:div w:id="1423381731">
          <w:marLeft w:val="0"/>
          <w:marRight w:val="0"/>
          <w:marTop w:val="400"/>
          <w:marBottom w:val="0"/>
          <w:divBdr>
            <w:top w:val="none" w:sz="0" w:space="0" w:color="auto"/>
            <w:left w:val="none" w:sz="0" w:space="0" w:color="auto"/>
            <w:bottom w:val="none" w:sz="0" w:space="0" w:color="auto"/>
            <w:right w:val="none" w:sz="0" w:space="0" w:color="auto"/>
          </w:divBdr>
        </w:div>
        <w:div w:id="1745493101">
          <w:marLeft w:val="0"/>
          <w:marRight w:val="0"/>
          <w:marTop w:val="0"/>
          <w:marBottom w:val="0"/>
          <w:divBdr>
            <w:top w:val="none" w:sz="0" w:space="0" w:color="auto"/>
            <w:left w:val="none" w:sz="0" w:space="0" w:color="auto"/>
            <w:bottom w:val="none" w:sz="0" w:space="0" w:color="auto"/>
            <w:right w:val="none" w:sz="0" w:space="0" w:color="auto"/>
          </w:divBdr>
        </w:div>
        <w:div w:id="440343792">
          <w:marLeft w:val="0"/>
          <w:marRight w:val="0"/>
          <w:marTop w:val="0"/>
          <w:marBottom w:val="0"/>
          <w:divBdr>
            <w:top w:val="none" w:sz="0" w:space="0" w:color="auto"/>
            <w:left w:val="none" w:sz="0" w:space="0" w:color="auto"/>
            <w:bottom w:val="none" w:sz="0" w:space="0" w:color="auto"/>
            <w:right w:val="none" w:sz="0" w:space="0" w:color="auto"/>
          </w:divBdr>
        </w:div>
        <w:div w:id="1095790007">
          <w:marLeft w:val="0"/>
          <w:marRight w:val="0"/>
          <w:marTop w:val="0"/>
          <w:marBottom w:val="0"/>
          <w:divBdr>
            <w:top w:val="none" w:sz="0" w:space="0" w:color="auto"/>
            <w:left w:val="none" w:sz="0" w:space="0" w:color="auto"/>
            <w:bottom w:val="none" w:sz="0" w:space="0" w:color="auto"/>
            <w:right w:val="none" w:sz="0" w:space="0" w:color="auto"/>
          </w:divBdr>
        </w:div>
        <w:div w:id="1081829025">
          <w:marLeft w:val="0"/>
          <w:marRight w:val="0"/>
          <w:marTop w:val="0"/>
          <w:marBottom w:val="0"/>
          <w:divBdr>
            <w:top w:val="none" w:sz="0" w:space="0" w:color="auto"/>
            <w:left w:val="none" w:sz="0" w:space="0" w:color="auto"/>
            <w:bottom w:val="none" w:sz="0" w:space="0" w:color="auto"/>
            <w:right w:val="none" w:sz="0" w:space="0" w:color="auto"/>
          </w:divBdr>
        </w:div>
        <w:div w:id="1408916873">
          <w:marLeft w:val="0"/>
          <w:marRight w:val="0"/>
          <w:marTop w:val="0"/>
          <w:marBottom w:val="0"/>
          <w:divBdr>
            <w:top w:val="none" w:sz="0" w:space="0" w:color="auto"/>
            <w:left w:val="none" w:sz="0" w:space="0" w:color="auto"/>
            <w:bottom w:val="none" w:sz="0" w:space="0" w:color="auto"/>
            <w:right w:val="none" w:sz="0" w:space="0" w:color="auto"/>
          </w:divBdr>
        </w:div>
        <w:div w:id="130446594">
          <w:marLeft w:val="0"/>
          <w:marRight w:val="0"/>
          <w:marTop w:val="0"/>
          <w:marBottom w:val="0"/>
          <w:divBdr>
            <w:top w:val="none" w:sz="0" w:space="0" w:color="auto"/>
            <w:left w:val="none" w:sz="0" w:space="0" w:color="auto"/>
            <w:bottom w:val="none" w:sz="0" w:space="0" w:color="auto"/>
            <w:right w:val="none" w:sz="0" w:space="0" w:color="auto"/>
          </w:divBdr>
        </w:div>
        <w:div w:id="1879707442">
          <w:marLeft w:val="0"/>
          <w:marRight w:val="0"/>
          <w:marTop w:val="0"/>
          <w:marBottom w:val="0"/>
          <w:divBdr>
            <w:top w:val="none" w:sz="0" w:space="0" w:color="auto"/>
            <w:left w:val="none" w:sz="0" w:space="0" w:color="auto"/>
            <w:bottom w:val="none" w:sz="0" w:space="0" w:color="auto"/>
            <w:right w:val="none" w:sz="0" w:space="0" w:color="auto"/>
          </w:divBdr>
        </w:div>
        <w:div w:id="224723798">
          <w:marLeft w:val="0"/>
          <w:marRight w:val="0"/>
          <w:marTop w:val="0"/>
          <w:marBottom w:val="0"/>
          <w:divBdr>
            <w:top w:val="none" w:sz="0" w:space="0" w:color="auto"/>
            <w:left w:val="none" w:sz="0" w:space="0" w:color="auto"/>
            <w:bottom w:val="none" w:sz="0" w:space="0" w:color="auto"/>
            <w:right w:val="none" w:sz="0" w:space="0" w:color="auto"/>
          </w:divBdr>
        </w:div>
        <w:div w:id="2051415567">
          <w:marLeft w:val="0"/>
          <w:marRight w:val="0"/>
          <w:marTop w:val="0"/>
          <w:marBottom w:val="0"/>
          <w:divBdr>
            <w:top w:val="none" w:sz="0" w:space="0" w:color="auto"/>
            <w:left w:val="none" w:sz="0" w:space="0" w:color="auto"/>
            <w:bottom w:val="none" w:sz="0" w:space="0" w:color="auto"/>
            <w:right w:val="none" w:sz="0" w:space="0" w:color="auto"/>
          </w:divBdr>
        </w:div>
        <w:div w:id="600723611">
          <w:marLeft w:val="0"/>
          <w:marRight w:val="0"/>
          <w:marTop w:val="0"/>
          <w:marBottom w:val="0"/>
          <w:divBdr>
            <w:top w:val="none" w:sz="0" w:space="0" w:color="auto"/>
            <w:left w:val="none" w:sz="0" w:space="0" w:color="auto"/>
            <w:bottom w:val="none" w:sz="0" w:space="0" w:color="auto"/>
            <w:right w:val="none" w:sz="0" w:space="0" w:color="auto"/>
          </w:divBdr>
        </w:div>
        <w:div w:id="1602295342">
          <w:marLeft w:val="0"/>
          <w:marRight w:val="0"/>
          <w:marTop w:val="0"/>
          <w:marBottom w:val="0"/>
          <w:divBdr>
            <w:top w:val="none" w:sz="0" w:space="0" w:color="auto"/>
            <w:left w:val="none" w:sz="0" w:space="0" w:color="auto"/>
            <w:bottom w:val="none" w:sz="0" w:space="0" w:color="auto"/>
            <w:right w:val="none" w:sz="0" w:space="0" w:color="auto"/>
          </w:divBdr>
        </w:div>
        <w:div w:id="1815945525">
          <w:marLeft w:val="0"/>
          <w:marRight w:val="0"/>
          <w:marTop w:val="0"/>
          <w:marBottom w:val="0"/>
          <w:divBdr>
            <w:top w:val="none" w:sz="0" w:space="0" w:color="auto"/>
            <w:left w:val="none" w:sz="0" w:space="0" w:color="auto"/>
            <w:bottom w:val="none" w:sz="0" w:space="0" w:color="auto"/>
            <w:right w:val="none" w:sz="0" w:space="0" w:color="auto"/>
          </w:divBdr>
        </w:div>
        <w:div w:id="2122265776">
          <w:marLeft w:val="0"/>
          <w:marRight w:val="0"/>
          <w:marTop w:val="0"/>
          <w:marBottom w:val="0"/>
          <w:divBdr>
            <w:top w:val="none" w:sz="0" w:space="0" w:color="auto"/>
            <w:left w:val="none" w:sz="0" w:space="0" w:color="auto"/>
            <w:bottom w:val="none" w:sz="0" w:space="0" w:color="auto"/>
            <w:right w:val="none" w:sz="0" w:space="0" w:color="auto"/>
          </w:divBdr>
        </w:div>
        <w:div w:id="1300845780">
          <w:marLeft w:val="0"/>
          <w:marRight w:val="0"/>
          <w:marTop w:val="400"/>
          <w:marBottom w:val="0"/>
          <w:divBdr>
            <w:top w:val="none" w:sz="0" w:space="0" w:color="auto"/>
            <w:left w:val="none" w:sz="0" w:space="0" w:color="auto"/>
            <w:bottom w:val="none" w:sz="0" w:space="0" w:color="auto"/>
            <w:right w:val="none" w:sz="0" w:space="0" w:color="auto"/>
          </w:divBdr>
        </w:div>
        <w:div w:id="1546913858">
          <w:marLeft w:val="0"/>
          <w:marRight w:val="0"/>
          <w:marTop w:val="0"/>
          <w:marBottom w:val="0"/>
          <w:divBdr>
            <w:top w:val="none" w:sz="0" w:space="0" w:color="auto"/>
            <w:left w:val="none" w:sz="0" w:space="0" w:color="auto"/>
            <w:bottom w:val="none" w:sz="0" w:space="0" w:color="auto"/>
            <w:right w:val="none" w:sz="0" w:space="0" w:color="auto"/>
          </w:divBdr>
        </w:div>
        <w:div w:id="1308705659">
          <w:marLeft w:val="0"/>
          <w:marRight w:val="0"/>
          <w:marTop w:val="0"/>
          <w:marBottom w:val="0"/>
          <w:divBdr>
            <w:top w:val="none" w:sz="0" w:space="0" w:color="auto"/>
            <w:left w:val="none" w:sz="0" w:space="0" w:color="auto"/>
            <w:bottom w:val="none" w:sz="0" w:space="0" w:color="auto"/>
            <w:right w:val="none" w:sz="0" w:space="0" w:color="auto"/>
          </w:divBdr>
        </w:div>
        <w:div w:id="1530410499">
          <w:marLeft w:val="0"/>
          <w:marRight w:val="0"/>
          <w:marTop w:val="0"/>
          <w:marBottom w:val="0"/>
          <w:divBdr>
            <w:top w:val="none" w:sz="0" w:space="0" w:color="auto"/>
            <w:left w:val="none" w:sz="0" w:space="0" w:color="auto"/>
            <w:bottom w:val="none" w:sz="0" w:space="0" w:color="auto"/>
            <w:right w:val="none" w:sz="0" w:space="0" w:color="auto"/>
          </w:divBdr>
        </w:div>
        <w:div w:id="860126674">
          <w:marLeft w:val="0"/>
          <w:marRight w:val="0"/>
          <w:marTop w:val="400"/>
          <w:marBottom w:val="0"/>
          <w:divBdr>
            <w:top w:val="none" w:sz="0" w:space="0" w:color="auto"/>
            <w:left w:val="none" w:sz="0" w:space="0" w:color="auto"/>
            <w:bottom w:val="none" w:sz="0" w:space="0" w:color="auto"/>
            <w:right w:val="none" w:sz="0" w:space="0" w:color="auto"/>
          </w:divBdr>
        </w:div>
        <w:div w:id="234510373">
          <w:marLeft w:val="0"/>
          <w:marRight w:val="0"/>
          <w:marTop w:val="400"/>
          <w:marBottom w:val="0"/>
          <w:divBdr>
            <w:top w:val="none" w:sz="0" w:space="0" w:color="auto"/>
            <w:left w:val="none" w:sz="0" w:space="0" w:color="auto"/>
            <w:bottom w:val="none" w:sz="0" w:space="0" w:color="auto"/>
            <w:right w:val="none" w:sz="0" w:space="0" w:color="auto"/>
          </w:divBdr>
        </w:div>
        <w:div w:id="445320209">
          <w:marLeft w:val="0"/>
          <w:marRight w:val="0"/>
          <w:marTop w:val="400"/>
          <w:marBottom w:val="0"/>
          <w:divBdr>
            <w:top w:val="none" w:sz="0" w:space="0" w:color="auto"/>
            <w:left w:val="none" w:sz="0" w:space="0" w:color="auto"/>
            <w:bottom w:val="none" w:sz="0" w:space="0" w:color="auto"/>
            <w:right w:val="none" w:sz="0" w:space="0" w:color="auto"/>
          </w:divBdr>
        </w:div>
        <w:div w:id="1915964637">
          <w:marLeft w:val="0"/>
          <w:marRight w:val="0"/>
          <w:marTop w:val="0"/>
          <w:marBottom w:val="0"/>
          <w:divBdr>
            <w:top w:val="none" w:sz="0" w:space="0" w:color="auto"/>
            <w:left w:val="none" w:sz="0" w:space="0" w:color="auto"/>
            <w:bottom w:val="none" w:sz="0" w:space="0" w:color="auto"/>
            <w:right w:val="none" w:sz="0" w:space="0" w:color="auto"/>
          </w:divBdr>
        </w:div>
        <w:div w:id="1601522844">
          <w:marLeft w:val="0"/>
          <w:marRight w:val="0"/>
          <w:marTop w:val="400"/>
          <w:marBottom w:val="0"/>
          <w:divBdr>
            <w:top w:val="none" w:sz="0" w:space="0" w:color="auto"/>
            <w:left w:val="none" w:sz="0" w:space="0" w:color="auto"/>
            <w:bottom w:val="none" w:sz="0" w:space="0" w:color="auto"/>
            <w:right w:val="none" w:sz="0" w:space="0" w:color="auto"/>
          </w:divBdr>
        </w:div>
        <w:div w:id="460344475">
          <w:marLeft w:val="0"/>
          <w:marRight w:val="0"/>
          <w:marTop w:val="0"/>
          <w:marBottom w:val="0"/>
          <w:divBdr>
            <w:top w:val="none" w:sz="0" w:space="0" w:color="auto"/>
            <w:left w:val="none" w:sz="0" w:space="0" w:color="auto"/>
            <w:bottom w:val="none" w:sz="0" w:space="0" w:color="auto"/>
            <w:right w:val="none" w:sz="0" w:space="0" w:color="auto"/>
          </w:divBdr>
        </w:div>
        <w:div w:id="1919484025">
          <w:marLeft w:val="0"/>
          <w:marRight w:val="0"/>
          <w:marTop w:val="400"/>
          <w:marBottom w:val="0"/>
          <w:divBdr>
            <w:top w:val="none" w:sz="0" w:space="0" w:color="auto"/>
            <w:left w:val="none" w:sz="0" w:space="0" w:color="auto"/>
            <w:bottom w:val="none" w:sz="0" w:space="0" w:color="auto"/>
            <w:right w:val="none" w:sz="0" w:space="0" w:color="auto"/>
          </w:divBdr>
        </w:div>
        <w:div w:id="523639131">
          <w:marLeft w:val="0"/>
          <w:marRight w:val="0"/>
          <w:marTop w:val="0"/>
          <w:marBottom w:val="0"/>
          <w:divBdr>
            <w:top w:val="none" w:sz="0" w:space="0" w:color="auto"/>
            <w:left w:val="none" w:sz="0" w:space="0" w:color="auto"/>
            <w:bottom w:val="none" w:sz="0" w:space="0" w:color="auto"/>
            <w:right w:val="none" w:sz="0" w:space="0" w:color="auto"/>
          </w:divBdr>
        </w:div>
        <w:div w:id="1007905572">
          <w:marLeft w:val="0"/>
          <w:marRight w:val="0"/>
          <w:marTop w:val="400"/>
          <w:marBottom w:val="0"/>
          <w:divBdr>
            <w:top w:val="none" w:sz="0" w:space="0" w:color="auto"/>
            <w:left w:val="none" w:sz="0" w:space="0" w:color="auto"/>
            <w:bottom w:val="none" w:sz="0" w:space="0" w:color="auto"/>
            <w:right w:val="none" w:sz="0" w:space="0" w:color="auto"/>
          </w:divBdr>
        </w:div>
        <w:div w:id="1870560826">
          <w:marLeft w:val="0"/>
          <w:marRight w:val="0"/>
          <w:marTop w:val="0"/>
          <w:marBottom w:val="0"/>
          <w:divBdr>
            <w:top w:val="none" w:sz="0" w:space="0" w:color="auto"/>
            <w:left w:val="none" w:sz="0" w:space="0" w:color="auto"/>
            <w:bottom w:val="none" w:sz="0" w:space="0" w:color="auto"/>
            <w:right w:val="none" w:sz="0" w:space="0" w:color="auto"/>
          </w:divBdr>
        </w:div>
        <w:div w:id="758213227">
          <w:marLeft w:val="0"/>
          <w:marRight w:val="0"/>
          <w:marTop w:val="400"/>
          <w:marBottom w:val="0"/>
          <w:divBdr>
            <w:top w:val="none" w:sz="0" w:space="0" w:color="auto"/>
            <w:left w:val="none" w:sz="0" w:space="0" w:color="auto"/>
            <w:bottom w:val="none" w:sz="0" w:space="0" w:color="auto"/>
            <w:right w:val="none" w:sz="0" w:space="0" w:color="auto"/>
          </w:divBdr>
        </w:div>
        <w:div w:id="694386187">
          <w:marLeft w:val="0"/>
          <w:marRight w:val="0"/>
          <w:marTop w:val="0"/>
          <w:marBottom w:val="0"/>
          <w:divBdr>
            <w:top w:val="none" w:sz="0" w:space="0" w:color="auto"/>
            <w:left w:val="none" w:sz="0" w:space="0" w:color="auto"/>
            <w:bottom w:val="none" w:sz="0" w:space="0" w:color="auto"/>
            <w:right w:val="none" w:sz="0" w:space="0" w:color="auto"/>
          </w:divBdr>
        </w:div>
        <w:div w:id="748309885">
          <w:marLeft w:val="0"/>
          <w:marRight w:val="0"/>
          <w:marTop w:val="400"/>
          <w:marBottom w:val="0"/>
          <w:divBdr>
            <w:top w:val="none" w:sz="0" w:space="0" w:color="auto"/>
            <w:left w:val="none" w:sz="0" w:space="0" w:color="auto"/>
            <w:bottom w:val="none" w:sz="0" w:space="0" w:color="auto"/>
            <w:right w:val="none" w:sz="0" w:space="0" w:color="auto"/>
          </w:divBdr>
        </w:div>
        <w:div w:id="1472819177">
          <w:marLeft w:val="0"/>
          <w:marRight w:val="0"/>
          <w:marTop w:val="0"/>
          <w:marBottom w:val="0"/>
          <w:divBdr>
            <w:top w:val="none" w:sz="0" w:space="0" w:color="auto"/>
            <w:left w:val="none" w:sz="0" w:space="0" w:color="auto"/>
            <w:bottom w:val="none" w:sz="0" w:space="0" w:color="auto"/>
            <w:right w:val="none" w:sz="0" w:space="0" w:color="auto"/>
          </w:divBdr>
        </w:div>
        <w:div w:id="1445731745">
          <w:marLeft w:val="0"/>
          <w:marRight w:val="0"/>
          <w:marTop w:val="400"/>
          <w:marBottom w:val="0"/>
          <w:divBdr>
            <w:top w:val="none" w:sz="0" w:space="0" w:color="auto"/>
            <w:left w:val="none" w:sz="0" w:space="0" w:color="auto"/>
            <w:bottom w:val="none" w:sz="0" w:space="0" w:color="auto"/>
            <w:right w:val="none" w:sz="0" w:space="0" w:color="auto"/>
          </w:divBdr>
        </w:div>
        <w:div w:id="1133448657">
          <w:marLeft w:val="0"/>
          <w:marRight w:val="0"/>
          <w:marTop w:val="400"/>
          <w:marBottom w:val="0"/>
          <w:divBdr>
            <w:top w:val="none" w:sz="0" w:space="0" w:color="auto"/>
            <w:left w:val="none" w:sz="0" w:space="0" w:color="auto"/>
            <w:bottom w:val="none" w:sz="0" w:space="0" w:color="auto"/>
            <w:right w:val="none" w:sz="0" w:space="0" w:color="auto"/>
          </w:divBdr>
        </w:div>
        <w:div w:id="573664472">
          <w:marLeft w:val="0"/>
          <w:marRight w:val="0"/>
          <w:marTop w:val="0"/>
          <w:marBottom w:val="0"/>
          <w:divBdr>
            <w:top w:val="none" w:sz="0" w:space="0" w:color="auto"/>
            <w:left w:val="none" w:sz="0" w:space="0" w:color="auto"/>
            <w:bottom w:val="none" w:sz="0" w:space="0" w:color="auto"/>
            <w:right w:val="none" w:sz="0" w:space="0" w:color="auto"/>
          </w:divBdr>
        </w:div>
        <w:div w:id="1244099392">
          <w:marLeft w:val="0"/>
          <w:marRight w:val="0"/>
          <w:marTop w:val="400"/>
          <w:marBottom w:val="0"/>
          <w:divBdr>
            <w:top w:val="none" w:sz="0" w:space="0" w:color="auto"/>
            <w:left w:val="none" w:sz="0" w:space="0" w:color="auto"/>
            <w:bottom w:val="none" w:sz="0" w:space="0" w:color="auto"/>
            <w:right w:val="none" w:sz="0" w:space="0" w:color="auto"/>
          </w:divBdr>
        </w:div>
        <w:div w:id="3479997">
          <w:marLeft w:val="0"/>
          <w:marRight w:val="0"/>
          <w:marTop w:val="0"/>
          <w:marBottom w:val="0"/>
          <w:divBdr>
            <w:top w:val="none" w:sz="0" w:space="0" w:color="auto"/>
            <w:left w:val="none" w:sz="0" w:space="0" w:color="auto"/>
            <w:bottom w:val="none" w:sz="0" w:space="0" w:color="auto"/>
            <w:right w:val="none" w:sz="0" w:space="0" w:color="auto"/>
          </w:divBdr>
        </w:div>
        <w:div w:id="1918979474">
          <w:marLeft w:val="0"/>
          <w:marRight w:val="0"/>
          <w:marTop w:val="400"/>
          <w:marBottom w:val="0"/>
          <w:divBdr>
            <w:top w:val="none" w:sz="0" w:space="0" w:color="auto"/>
            <w:left w:val="none" w:sz="0" w:space="0" w:color="auto"/>
            <w:bottom w:val="none" w:sz="0" w:space="0" w:color="auto"/>
            <w:right w:val="none" w:sz="0" w:space="0" w:color="auto"/>
          </w:divBdr>
        </w:div>
        <w:div w:id="1857117363">
          <w:marLeft w:val="0"/>
          <w:marRight w:val="0"/>
          <w:marTop w:val="0"/>
          <w:marBottom w:val="0"/>
          <w:divBdr>
            <w:top w:val="none" w:sz="0" w:space="0" w:color="auto"/>
            <w:left w:val="none" w:sz="0" w:space="0" w:color="auto"/>
            <w:bottom w:val="none" w:sz="0" w:space="0" w:color="auto"/>
            <w:right w:val="none" w:sz="0" w:space="0" w:color="auto"/>
          </w:divBdr>
        </w:div>
        <w:div w:id="1461800802">
          <w:marLeft w:val="0"/>
          <w:marRight w:val="0"/>
          <w:marTop w:val="400"/>
          <w:marBottom w:val="0"/>
          <w:divBdr>
            <w:top w:val="none" w:sz="0" w:space="0" w:color="auto"/>
            <w:left w:val="none" w:sz="0" w:space="0" w:color="auto"/>
            <w:bottom w:val="none" w:sz="0" w:space="0" w:color="auto"/>
            <w:right w:val="none" w:sz="0" w:space="0" w:color="auto"/>
          </w:divBdr>
        </w:div>
        <w:div w:id="2088258443">
          <w:marLeft w:val="0"/>
          <w:marRight w:val="0"/>
          <w:marTop w:val="0"/>
          <w:marBottom w:val="0"/>
          <w:divBdr>
            <w:top w:val="none" w:sz="0" w:space="0" w:color="auto"/>
            <w:left w:val="none" w:sz="0" w:space="0" w:color="auto"/>
            <w:bottom w:val="none" w:sz="0" w:space="0" w:color="auto"/>
            <w:right w:val="none" w:sz="0" w:space="0" w:color="auto"/>
          </w:divBdr>
        </w:div>
        <w:div w:id="1102262200">
          <w:marLeft w:val="0"/>
          <w:marRight w:val="0"/>
          <w:marTop w:val="400"/>
          <w:marBottom w:val="0"/>
          <w:divBdr>
            <w:top w:val="none" w:sz="0" w:space="0" w:color="auto"/>
            <w:left w:val="none" w:sz="0" w:space="0" w:color="auto"/>
            <w:bottom w:val="none" w:sz="0" w:space="0" w:color="auto"/>
            <w:right w:val="none" w:sz="0" w:space="0" w:color="auto"/>
          </w:divBdr>
        </w:div>
        <w:div w:id="1030377256">
          <w:marLeft w:val="0"/>
          <w:marRight w:val="0"/>
          <w:marTop w:val="0"/>
          <w:marBottom w:val="0"/>
          <w:divBdr>
            <w:top w:val="none" w:sz="0" w:space="0" w:color="auto"/>
            <w:left w:val="none" w:sz="0" w:space="0" w:color="auto"/>
            <w:bottom w:val="none" w:sz="0" w:space="0" w:color="auto"/>
            <w:right w:val="none" w:sz="0" w:space="0" w:color="auto"/>
          </w:divBdr>
        </w:div>
        <w:div w:id="1219247878">
          <w:marLeft w:val="0"/>
          <w:marRight w:val="0"/>
          <w:marTop w:val="400"/>
          <w:marBottom w:val="0"/>
          <w:divBdr>
            <w:top w:val="none" w:sz="0" w:space="0" w:color="auto"/>
            <w:left w:val="none" w:sz="0" w:space="0" w:color="auto"/>
            <w:bottom w:val="none" w:sz="0" w:space="0" w:color="auto"/>
            <w:right w:val="none" w:sz="0" w:space="0" w:color="auto"/>
          </w:divBdr>
        </w:div>
        <w:div w:id="1635019878">
          <w:marLeft w:val="0"/>
          <w:marRight w:val="0"/>
          <w:marTop w:val="400"/>
          <w:marBottom w:val="0"/>
          <w:divBdr>
            <w:top w:val="none" w:sz="0" w:space="0" w:color="auto"/>
            <w:left w:val="none" w:sz="0" w:space="0" w:color="auto"/>
            <w:bottom w:val="none" w:sz="0" w:space="0" w:color="auto"/>
            <w:right w:val="none" w:sz="0" w:space="0" w:color="auto"/>
          </w:divBdr>
        </w:div>
        <w:div w:id="723069455">
          <w:marLeft w:val="0"/>
          <w:marRight w:val="0"/>
          <w:marTop w:val="0"/>
          <w:marBottom w:val="0"/>
          <w:divBdr>
            <w:top w:val="none" w:sz="0" w:space="0" w:color="auto"/>
            <w:left w:val="none" w:sz="0" w:space="0" w:color="auto"/>
            <w:bottom w:val="none" w:sz="0" w:space="0" w:color="auto"/>
            <w:right w:val="none" w:sz="0" w:space="0" w:color="auto"/>
          </w:divBdr>
        </w:div>
        <w:div w:id="453135707">
          <w:marLeft w:val="0"/>
          <w:marRight w:val="0"/>
          <w:marTop w:val="0"/>
          <w:marBottom w:val="0"/>
          <w:divBdr>
            <w:top w:val="none" w:sz="0" w:space="0" w:color="auto"/>
            <w:left w:val="none" w:sz="0" w:space="0" w:color="auto"/>
            <w:bottom w:val="none" w:sz="0" w:space="0" w:color="auto"/>
            <w:right w:val="none" w:sz="0" w:space="0" w:color="auto"/>
          </w:divBdr>
        </w:div>
        <w:div w:id="1279949392">
          <w:marLeft w:val="0"/>
          <w:marRight w:val="0"/>
          <w:marTop w:val="0"/>
          <w:marBottom w:val="0"/>
          <w:divBdr>
            <w:top w:val="none" w:sz="0" w:space="0" w:color="auto"/>
            <w:left w:val="none" w:sz="0" w:space="0" w:color="auto"/>
            <w:bottom w:val="none" w:sz="0" w:space="0" w:color="auto"/>
            <w:right w:val="none" w:sz="0" w:space="0" w:color="auto"/>
          </w:divBdr>
        </w:div>
        <w:div w:id="47582187">
          <w:marLeft w:val="0"/>
          <w:marRight w:val="0"/>
          <w:marTop w:val="0"/>
          <w:marBottom w:val="0"/>
          <w:divBdr>
            <w:top w:val="none" w:sz="0" w:space="0" w:color="auto"/>
            <w:left w:val="none" w:sz="0" w:space="0" w:color="auto"/>
            <w:bottom w:val="none" w:sz="0" w:space="0" w:color="auto"/>
            <w:right w:val="none" w:sz="0" w:space="0" w:color="auto"/>
          </w:divBdr>
        </w:div>
        <w:div w:id="879364649">
          <w:marLeft w:val="0"/>
          <w:marRight w:val="0"/>
          <w:marTop w:val="400"/>
          <w:marBottom w:val="0"/>
          <w:divBdr>
            <w:top w:val="none" w:sz="0" w:space="0" w:color="auto"/>
            <w:left w:val="none" w:sz="0" w:space="0" w:color="auto"/>
            <w:bottom w:val="none" w:sz="0" w:space="0" w:color="auto"/>
            <w:right w:val="none" w:sz="0" w:space="0" w:color="auto"/>
          </w:divBdr>
        </w:div>
        <w:div w:id="1477334398">
          <w:marLeft w:val="0"/>
          <w:marRight w:val="0"/>
          <w:marTop w:val="0"/>
          <w:marBottom w:val="0"/>
          <w:divBdr>
            <w:top w:val="none" w:sz="0" w:space="0" w:color="auto"/>
            <w:left w:val="none" w:sz="0" w:space="0" w:color="auto"/>
            <w:bottom w:val="none" w:sz="0" w:space="0" w:color="auto"/>
            <w:right w:val="none" w:sz="0" w:space="0" w:color="auto"/>
          </w:divBdr>
        </w:div>
        <w:div w:id="1837839096">
          <w:marLeft w:val="0"/>
          <w:marRight w:val="0"/>
          <w:marTop w:val="0"/>
          <w:marBottom w:val="0"/>
          <w:divBdr>
            <w:top w:val="none" w:sz="0" w:space="0" w:color="auto"/>
            <w:left w:val="none" w:sz="0" w:space="0" w:color="auto"/>
            <w:bottom w:val="none" w:sz="0" w:space="0" w:color="auto"/>
            <w:right w:val="none" w:sz="0" w:space="0" w:color="auto"/>
          </w:divBdr>
        </w:div>
        <w:div w:id="1494031911">
          <w:marLeft w:val="0"/>
          <w:marRight w:val="0"/>
          <w:marTop w:val="0"/>
          <w:marBottom w:val="0"/>
          <w:divBdr>
            <w:top w:val="none" w:sz="0" w:space="0" w:color="auto"/>
            <w:left w:val="none" w:sz="0" w:space="0" w:color="auto"/>
            <w:bottom w:val="none" w:sz="0" w:space="0" w:color="auto"/>
            <w:right w:val="none" w:sz="0" w:space="0" w:color="auto"/>
          </w:divBdr>
        </w:div>
        <w:div w:id="1445883511">
          <w:marLeft w:val="0"/>
          <w:marRight w:val="0"/>
          <w:marTop w:val="0"/>
          <w:marBottom w:val="0"/>
          <w:divBdr>
            <w:top w:val="none" w:sz="0" w:space="0" w:color="auto"/>
            <w:left w:val="none" w:sz="0" w:space="0" w:color="auto"/>
            <w:bottom w:val="none" w:sz="0" w:space="0" w:color="auto"/>
            <w:right w:val="none" w:sz="0" w:space="0" w:color="auto"/>
          </w:divBdr>
        </w:div>
        <w:div w:id="48579242">
          <w:marLeft w:val="0"/>
          <w:marRight w:val="0"/>
          <w:marTop w:val="0"/>
          <w:marBottom w:val="0"/>
          <w:divBdr>
            <w:top w:val="none" w:sz="0" w:space="0" w:color="auto"/>
            <w:left w:val="none" w:sz="0" w:space="0" w:color="auto"/>
            <w:bottom w:val="none" w:sz="0" w:space="0" w:color="auto"/>
            <w:right w:val="none" w:sz="0" w:space="0" w:color="auto"/>
          </w:divBdr>
        </w:div>
        <w:div w:id="35279163">
          <w:marLeft w:val="0"/>
          <w:marRight w:val="0"/>
          <w:marTop w:val="0"/>
          <w:marBottom w:val="0"/>
          <w:divBdr>
            <w:top w:val="none" w:sz="0" w:space="0" w:color="auto"/>
            <w:left w:val="none" w:sz="0" w:space="0" w:color="auto"/>
            <w:bottom w:val="none" w:sz="0" w:space="0" w:color="auto"/>
            <w:right w:val="none" w:sz="0" w:space="0" w:color="auto"/>
          </w:divBdr>
        </w:div>
        <w:div w:id="1420249468">
          <w:marLeft w:val="0"/>
          <w:marRight w:val="0"/>
          <w:marTop w:val="0"/>
          <w:marBottom w:val="0"/>
          <w:divBdr>
            <w:top w:val="none" w:sz="0" w:space="0" w:color="auto"/>
            <w:left w:val="none" w:sz="0" w:space="0" w:color="auto"/>
            <w:bottom w:val="none" w:sz="0" w:space="0" w:color="auto"/>
            <w:right w:val="none" w:sz="0" w:space="0" w:color="auto"/>
          </w:divBdr>
        </w:div>
        <w:div w:id="1230963315">
          <w:marLeft w:val="0"/>
          <w:marRight w:val="0"/>
          <w:marTop w:val="0"/>
          <w:marBottom w:val="0"/>
          <w:divBdr>
            <w:top w:val="none" w:sz="0" w:space="0" w:color="auto"/>
            <w:left w:val="none" w:sz="0" w:space="0" w:color="auto"/>
            <w:bottom w:val="none" w:sz="0" w:space="0" w:color="auto"/>
            <w:right w:val="none" w:sz="0" w:space="0" w:color="auto"/>
          </w:divBdr>
        </w:div>
        <w:div w:id="1861964530">
          <w:marLeft w:val="0"/>
          <w:marRight w:val="0"/>
          <w:marTop w:val="0"/>
          <w:marBottom w:val="0"/>
          <w:divBdr>
            <w:top w:val="none" w:sz="0" w:space="0" w:color="auto"/>
            <w:left w:val="none" w:sz="0" w:space="0" w:color="auto"/>
            <w:bottom w:val="none" w:sz="0" w:space="0" w:color="auto"/>
            <w:right w:val="none" w:sz="0" w:space="0" w:color="auto"/>
          </w:divBdr>
        </w:div>
        <w:div w:id="1064137186">
          <w:marLeft w:val="0"/>
          <w:marRight w:val="0"/>
          <w:marTop w:val="0"/>
          <w:marBottom w:val="0"/>
          <w:divBdr>
            <w:top w:val="none" w:sz="0" w:space="0" w:color="auto"/>
            <w:left w:val="none" w:sz="0" w:space="0" w:color="auto"/>
            <w:bottom w:val="none" w:sz="0" w:space="0" w:color="auto"/>
            <w:right w:val="none" w:sz="0" w:space="0" w:color="auto"/>
          </w:divBdr>
        </w:div>
        <w:div w:id="122232708">
          <w:marLeft w:val="0"/>
          <w:marRight w:val="0"/>
          <w:marTop w:val="400"/>
          <w:marBottom w:val="0"/>
          <w:divBdr>
            <w:top w:val="none" w:sz="0" w:space="0" w:color="auto"/>
            <w:left w:val="none" w:sz="0" w:space="0" w:color="auto"/>
            <w:bottom w:val="none" w:sz="0" w:space="0" w:color="auto"/>
            <w:right w:val="none" w:sz="0" w:space="0" w:color="auto"/>
          </w:divBdr>
        </w:div>
        <w:div w:id="426511203">
          <w:marLeft w:val="0"/>
          <w:marRight w:val="0"/>
          <w:marTop w:val="0"/>
          <w:marBottom w:val="0"/>
          <w:divBdr>
            <w:top w:val="none" w:sz="0" w:space="0" w:color="auto"/>
            <w:left w:val="none" w:sz="0" w:space="0" w:color="auto"/>
            <w:bottom w:val="none" w:sz="0" w:space="0" w:color="auto"/>
            <w:right w:val="none" w:sz="0" w:space="0" w:color="auto"/>
          </w:divBdr>
        </w:div>
        <w:div w:id="1354570686">
          <w:marLeft w:val="0"/>
          <w:marRight w:val="0"/>
          <w:marTop w:val="400"/>
          <w:marBottom w:val="0"/>
          <w:divBdr>
            <w:top w:val="none" w:sz="0" w:space="0" w:color="auto"/>
            <w:left w:val="none" w:sz="0" w:space="0" w:color="auto"/>
            <w:bottom w:val="none" w:sz="0" w:space="0" w:color="auto"/>
            <w:right w:val="none" w:sz="0" w:space="0" w:color="auto"/>
          </w:divBdr>
        </w:div>
        <w:div w:id="1778787268">
          <w:marLeft w:val="0"/>
          <w:marRight w:val="0"/>
          <w:marTop w:val="0"/>
          <w:marBottom w:val="0"/>
          <w:divBdr>
            <w:top w:val="none" w:sz="0" w:space="0" w:color="auto"/>
            <w:left w:val="none" w:sz="0" w:space="0" w:color="auto"/>
            <w:bottom w:val="none" w:sz="0" w:space="0" w:color="auto"/>
            <w:right w:val="none" w:sz="0" w:space="0" w:color="auto"/>
          </w:divBdr>
        </w:div>
        <w:div w:id="973294694">
          <w:marLeft w:val="0"/>
          <w:marRight w:val="0"/>
          <w:marTop w:val="0"/>
          <w:marBottom w:val="0"/>
          <w:divBdr>
            <w:top w:val="none" w:sz="0" w:space="0" w:color="auto"/>
            <w:left w:val="none" w:sz="0" w:space="0" w:color="auto"/>
            <w:bottom w:val="none" w:sz="0" w:space="0" w:color="auto"/>
            <w:right w:val="none" w:sz="0" w:space="0" w:color="auto"/>
          </w:divBdr>
        </w:div>
        <w:div w:id="204568275">
          <w:marLeft w:val="0"/>
          <w:marRight w:val="0"/>
          <w:marTop w:val="400"/>
          <w:marBottom w:val="0"/>
          <w:divBdr>
            <w:top w:val="none" w:sz="0" w:space="0" w:color="auto"/>
            <w:left w:val="none" w:sz="0" w:space="0" w:color="auto"/>
            <w:bottom w:val="none" w:sz="0" w:space="0" w:color="auto"/>
            <w:right w:val="none" w:sz="0" w:space="0" w:color="auto"/>
          </w:divBdr>
        </w:div>
        <w:div w:id="854534686">
          <w:marLeft w:val="0"/>
          <w:marRight w:val="0"/>
          <w:marTop w:val="0"/>
          <w:marBottom w:val="0"/>
          <w:divBdr>
            <w:top w:val="none" w:sz="0" w:space="0" w:color="auto"/>
            <w:left w:val="none" w:sz="0" w:space="0" w:color="auto"/>
            <w:bottom w:val="none" w:sz="0" w:space="0" w:color="auto"/>
            <w:right w:val="none" w:sz="0" w:space="0" w:color="auto"/>
          </w:divBdr>
        </w:div>
        <w:div w:id="1326279272">
          <w:marLeft w:val="0"/>
          <w:marRight w:val="0"/>
          <w:marTop w:val="400"/>
          <w:marBottom w:val="0"/>
          <w:divBdr>
            <w:top w:val="none" w:sz="0" w:space="0" w:color="auto"/>
            <w:left w:val="none" w:sz="0" w:space="0" w:color="auto"/>
            <w:bottom w:val="none" w:sz="0" w:space="0" w:color="auto"/>
            <w:right w:val="none" w:sz="0" w:space="0" w:color="auto"/>
          </w:divBdr>
        </w:div>
        <w:div w:id="1239747286">
          <w:marLeft w:val="0"/>
          <w:marRight w:val="0"/>
          <w:marTop w:val="240"/>
          <w:marBottom w:val="0"/>
          <w:divBdr>
            <w:top w:val="none" w:sz="0" w:space="0" w:color="auto"/>
            <w:left w:val="none" w:sz="0" w:space="0" w:color="auto"/>
            <w:bottom w:val="none" w:sz="0" w:space="0" w:color="auto"/>
            <w:right w:val="none" w:sz="0" w:space="0" w:color="auto"/>
          </w:divBdr>
        </w:div>
        <w:div w:id="103874590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likumi.lv/ta/id/357053" TargetMode="External"/><Relationship Id="rId21" Type="http://schemas.openxmlformats.org/officeDocument/2006/relationships/hyperlink" Target="https://m.likumi.lv/ta/id/357053" TargetMode="External"/><Relationship Id="rId42" Type="http://schemas.openxmlformats.org/officeDocument/2006/relationships/hyperlink" Target="https://m.likumi.lv/ta/id/357053" TargetMode="External"/><Relationship Id="rId47" Type="http://schemas.openxmlformats.org/officeDocument/2006/relationships/hyperlink" Target="https://m.likumi.lv/ta/id/357053" TargetMode="External"/><Relationship Id="rId63" Type="http://schemas.openxmlformats.org/officeDocument/2006/relationships/hyperlink" Target="https://m.likumi.lv/ta/id/357053" TargetMode="External"/><Relationship Id="rId68" Type="http://schemas.openxmlformats.org/officeDocument/2006/relationships/hyperlink" Target="https://m.likumi.lv/ta/id/357053" TargetMode="External"/><Relationship Id="rId16" Type="http://schemas.openxmlformats.org/officeDocument/2006/relationships/hyperlink" Target="https://m.likumi.lv/ta/id/357053" TargetMode="External"/><Relationship Id="rId11" Type="http://schemas.openxmlformats.org/officeDocument/2006/relationships/hyperlink" Target="https://m.likumi.lv/ta/id/357053" TargetMode="External"/><Relationship Id="rId24" Type="http://schemas.openxmlformats.org/officeDocument/2006/relationships/hyperlink" Target="https://m.likumi.lv/ta/id/357053" TargetMode="External"/><Relationship Id="rId32" Type="http://schemas.openxmlformats.org/officeDocument/2006/relationships/hyperlink" Target="https://m.likumi.lv/ta/id/357053" TargetMode="External"/><Relationship Id="rId37" Type="http://schemas.openxmlformats.org/officeDocument/2006/relationships/hyperlink" Target="https://m.likumi.lv/ta/id/357053" TargetMode="External"/><Relationship Id="rId40" Type="http://schemas.openxmlformats.org/officeDocument/2006/relationships/hyperlink" Target="https://m.likumi.lv/ta/id/357053" TargetMode="External"/><Relationship Id="rId45" Type="http://schemas.openxmlformats.org/officeDocument/2006/relationships/hyperlink" Target="https://m.likumi.lv/ta/id/357053" TargetMode="External"/><Relationship Id="rId53" Type="http://schemas.openxmlformats.org/officeDocument/2006/relationships/hyperlink" Target="https://m.likumi.lv/ta/id/357053" TargetMode="External"/><Relationship Id="rId58" Type="http://schemas.openxmlformats.org/officeDocument/2006/relationships/hyperlink" Target="https://m.likumi.lv/ta/id/357053" TargetMode="External"/><Relationship Id="rId66" Type="http://schemas.openxmlformats.org/officeDocument/2006/relationships/hyperlink" Target="https://m.likumi.lv/ta/id/357053" TargetMode="External"/><Relationship Id="rId74" Type="http://schemas.openxmlformats.org/officeDocument/2006/relationships/header" Target="header1.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likumi.lv/ta/id/357053" TargetMode="External"/><Relationship Id="rId19" Type="http://schemas.openxmlformats.org/officeDocument/2006/relationships/hyperlink" Target="https://m.likumi.lv/ta/id/357053" TargetMode="External"/><Relationship Id="rId14" Type="http://schemas.openxmlformats.org/officeDocument/2006/relationships/hyperlink" Target="https://m.likumi.lv/ta/id/357053" TargetMode="External"/><Relationship Id="rId22" Type="http://schemas.openxmlformats.org/officeDocument/2006/relationships/hyperlink" Target="https://m.likumi.lv/ta/id/357053" TargetMode="External"/><Relationship Id="rId27" Type="http://schemas.openxmlformats.org/officeDocument/2006/relationships/hyperlink" Target="https://m.likumi.lv/ta/id/357053" TargetMode="External"/><Relationship Id="rId30" Type="http://schemas.openxmlformats.org/officeDocument/2006/relationships/hyperlink" Target="https://m.likumi.lv/ta/id/357053" TargetMode="External"/><Relationship Id="rId35" Type="http://schemas.openxmlformats.org/officeDocument/2006/relationships/hyperlink" Target="https://m.likumi.lv/ta/id/357053" TargetMode="External"/><Relationship Id="rId43" Type="http://schemas.openxmlformats.org/officeDocument/2006/relationships/hyperlink" Target="https://m.likumi.lv/ta/id/357053" TargetMode="External"/><Relationship Id="rId48" Type="http://schemas.openxmlformats.org/officeDocument/2006/relationships/hyperlink" Target="https://m.likumi.lv/ta/id/357053" TargetMode="External"/><Relationship Id="rId56" Type="http://schemas.openxmlformats.org/officeDocument/2006/relationships/hyperlink" Target="https://m.likumi.lv/ta/id/357053" TargetMode="External"/><Relationship Id="rId64" Type="http://schemas.openxmlformats.org/officeDocument/2006/relationships/hyperlink" Target="https://m.likumi.lv/ta/id/357053" TargetMode="External"/><Relationship Id="rId69" Type="http://schemas.openxmlformats.org/officeDocument/2006/relationships/hyperlink" Target="https://m.likumi.lv/ta/id/357053" TargetMode="External"/><Relationship Id="rId77" Type="http://schemas.microsoft.com/office/2011/relationships/people" Target="people.xml"/><Relationship Id="rId8" Type="http://schemas.openxmlformats.org/officeDocument/2006/relationships/hyperlink" Target="https://m.likumi.lv/ta/id/52953-ieguldijumu-parvaldes-sabiedribu-likums" TargetMode="External"/><Relationship Id="rId51" Type="http://schemas.openxmlformats.org/officeDocument/2006/relationships/hyperlink" Target="https://m.likumi.lv/ta/id/357053" TargetMode="External"/><Relationship Id="rId72" Type="http://schemas.openxmlformats.org/officeDocument/2006/relationships/hyperlink" Target="https://m.likumi.lv/ta/id/317555-normativie-noteikumi-par-fondu-apvienosanu-galvenas-un-pakartotas-strukturas-darijumiem-un-ieguldijumu-apliecibu-izplatisanas-k..." TargetMode="External"/><Relationship Id="rId3" Type="http://schemas.openxmlformats.org/officeDocument/2006/relationships/styles" Target="styles.xml"/><Relationship Id="rId12" Type="http://schemas.openxmlformats.org/officeDocument/2006/relationships/hyperlink" Target="https://m.likumi.lv/ta/id/357053" TargetMode="External"/><Relationship Id="rId17" Type="http://schemas.openxmlformats.org/officeDocument/2006/relationships/hyperlink" Target="https://m.likumi.lv/ta/id/357053" TargetMode="External"/><Relationship Id="rId25" Type="http://schemas.openxmlformats.org/officeDocument/2006/relationships/hyperlink" Target="https://m.likumi.lv/ta/id/357053" TargetMode="External"/><Relationship Id="rId33" Type="http://schemas.openxmlformats.org/officeDocument/2006/relationships/hyperlink" Target="https://m.likumi.lv/ta/id/357053" TargetMode="External"/><Relationship Id="rId38" Type="http://schemas.openxmlformats.org/officeDocument/2006/relationships/hyperlink" Target="https://m.likumi.lv/ta/id/357053" TargetMode="External"/><Relationship Id="rId46" Type="http://schemas.openxmlformats.org/officeDocument/2006/relationships/hyperlink" Target="https://m.likumi.lv/ta/id/357053" TargetMode="External"/><Relationship Id="rId59" Type="http://schemas.openxmlformats.org/officeDocument/2006/relationships/hyperlink" Target="https://m.likumi.lv/ta/id/357053" TargetMode="External"/><Relationship Id="rId67" Type="http://schemas.openxmlformats.org/officeDocument/2006/relationships/hyperlink" Target="https://m.likumi.lv/ta/id/357053" TargetMode="External"/><Relationship Id="rId20" Type="http://schemas.openxmlformats.org/officeDocument/2006/relationships/hyperlink" Target="https://m.likumi.lv/ta/id/357053" TargetMode="External"/><Relationship Id="rId41" Type="http://schemas.openxmlformats.org/officeDocument/2006/relationships/hyperlink" Target="https://m.likumi.lv/ta/id/357053" TargetMode="External"/><Relationship Id="rId54" Type="http://schemas.openxmlformats.org/officeDocument/2006/relationships/hyperlink" Target="https://m.likumi.lv/ta/id/357053" TargetMode="External"/><Relationship Id="rId62" Type="http://schemas.openxmlformats.org/officeDocument/2006/relationships/hyperlink" Target="https://m.likumi.lv/ta/id/357053" TargetMode="External"/><Relationship Id="rId70" Type="http://schemas.openxmlformats.org/officeDocument/2006/relationships/hyperlink" Target="https://m.likumi.lv/ta/id/357053"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likumi.lv/ta/id/357053" TargetMode="External"/><Relationship Id="rId23" Type="http://schemas.openxmlformats.org/officeDocument/2006/relationships/hyperlink" Target="https://m.likumi.lv/ta/id/357053" TargetMode="External"/><Relationship Id="rId28" Type="http://schemas.openxmlformats.org/officeDocument/2006/relationships/hyperlink" Target="https://m.likumi.lv/ta/id/357053" TargetMode="External"/><Relationship Id="rId36" Type="http://schemas.openxmlformats.org/officeDocument/2006/relationships/hyperlink" Target="https://m.likumi.lv/ta/id/357053" TargetMode="External"/><Relationship Id="rId49" Type="http://schemas.openxmlformats.org/officeDocument/2006/relationships/hyperlink" Target="https://m.likumi.lv/ta/id/357053" TargetMode="External"/><Relationship Id="rId57" Type="http://schemas.openxmlformats.org/officeDocument/2006/relationships/hyperlink" Target="https://m.likumi.lv/ta/id/357053" TargetMode="External"/><Relationship Id="rId10" Type="http://schemas.openxmlformats.org/officeDocument/2006/relationships/hyperlink" Target="https://m.likumi.lv/ta/id/52953-ieguldijumu-parvaldes-sabiedribu-likums" TargetMode="External"/><Relationship Id="rId31" Type="http://schemas.openxmlformats.org/officeDocument/2006/relationships/hyperlink" Target="https://m.likumi.lv/ta/id/357053" TargetMode="External"/><Relationship Id="rId44" Type="http://schemas.openxmlformats.org/officeDocument/2006/relationships/hyperlink" Target="https://m.likumi.lv/ta/id/357053" TargetMode="External"/><Relationship Id="rId52" Type="http://schemas.openxmlformats.org/officeDocument/2006/relationships/hyperlink" Target="https://m.likumi.lv/ta/id/357053" TargetMode="External"/><Relationship Id="rId60" Type="http://schemas.openxmlformats.org/officeDocument/2006/relationships/hyperlink" Target="https://m.likumi.lv/ta/id/357053" TargetMode="External"/><Relationship Id="rId65" Type="http://schemas.openxmlformats.org/officeDocument/2006/relationships/hyperlink" Target="https://m.likumi.lv/ta/id/357053" TargetMode="External"/><Relationship Id="rId73" Type="http://schemas.openxmlformats.org/officeDocument/2006/relationships/hyperlink" Target="http://eur-lex.europa.eu/eli/dir/2009/65/oj/?locale=LV" TargetMode="External"/><Relationship Id="rId78"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m.likumi.lv/ta/id/52953-ieguldijumu-parvaldes-sabiedribu-likums" TargetMode="External"/><Relationship Id="rId13" Type="http://schemas.openxmlformats.org/officeDocument/2006/relationships/hyperlink" Target="https://m.likumi.lv/ta/id/357053" TargetMode="External"/><Relationship Id="rId18" Type="http://schemas.openxmlformats.org/officeDocument/2006/relationships/hyperlink" Target="https://m.likumi.lv/ta/id/357053" TargetMode="External"/><Relationship Id="rId39" Type="http://schemas.openxmlformats.org/officeDocument/2006/relationships/hyperlink" Target="https://m.likumi.lv/ta/id/357053" TargetMode="External"/><Relationship Id="rId34" Type="http://schemas.openxmlformats.org/officeDocument/2006/relationships/hyperlink" Target="https://m.likumi.lv/ta/id/357053" TargetMode="External"/><Relationship Id="rId50" Type="http://schemas.openxmlformats.org/officeDocument/2006/relationships/hyperlink" Target="https://m.likumi.lv/ta/id/357053" TargetMode="External"/><Relationship Id="rId55" Type="http://schemas.openxmlformats.org/officeDocument/2006/relationships/hyperlink" Target="https://m.likumi.lv/ta/id/357053"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likumi.lv/ta/id/357053" TargetMode="External"/><Relationship Id="rId2" Type="http://schemas.openxmlformats.org/officeDocument/2006/relationships/numbering" Target="numbering.xml"/><Relationship Id="rId29" Type="http://schemas.openxmlformats.org/officeDocument/2006/relationships/hyperlink" Target="https://m.likumi.lv/ta/id/35705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474C19BFE6E41B8BE335ED813370F48"/>
        <w:category>
          <w:name w:val="General"/>
          <w:gallery w:val="placeholder"/>
        </w:category>
        <w:types>
          <w:type w:val="bbPlcHdr"/>
        </w:types>
        <w:behaviors>
          <w:behavior w:val="content"/>
        </w:behaviors>
        <w:guid w:val="{D97B4685-47FE-403C-A9C5-CDFE172C3CAA}"/>
      </w:docPartPr>
      <w:docPartBody>
        <w:p w:rsidR="009A3F77" w:rsidRDefault="009A3F77">
          <w:pPr>
            <w:pStyle w:val="9474C19BFE6E41B8BE335ED813370F48"/>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4B958A34B4A424A9C1DD191A1462844"/>
        <w:category>
          <w:name w:val="General"/>
          <w:gallery w:val="placeholder"/>
        </w:category>
        <w:types>
          <w:type w:val="bbPlcHdr"/>
        </w:types>
        <w:behaviors>
          <w:behavior w:val="content"/>
        </w:behaviors>
        <w:guid w:val="{8E33BD11-FA40-459E-A88C-C8DE3DC82534}"/>
      </w:docPartPr>
      <w:docPartBody>
        <w:p w:rsidR="009A3F77" w:rsidRDefault="009A3F77">
          <w:pPr>
            <w:pStyle w:val="84B958A34B4A424A9C1DD191A1462844"/>
          </w:pPr>
          <w:r w:rsidRPr="00723141">
            <w:rPr>
              <w:color w:val="808080" w:themeColor="background1" w:themeShade="80"/>
            </w:rPr>
            <w:t>[Datums]</w:t>
          </w:r>
        </w:p>
      </w:docPartBody>
    </w:docPart>
    <w:docPart>
      <w:docPartPr>
        <w:name w:val="5FB5D1E1FD994803BB7009297D3D8945"/>
        <w:category>
          <w:name w:val="General"/>
          <w:gallery w:val="placeholder"/>
        </w:category>
        <w:types>
          <w:type w:val="bbPlcHdr"/>
        </w:types>
        <w:behaviors>
          <w:behavior w:val="content"/>
        </w:behaviors>
        <w:guid w:val="{09D9DA26-CCB3-46BA-81D8-3B1BAB06B560}"/>
      </w:docPartPr>
      <w:docPartBody>
        <w:p w:rsidR="009A3F77" w:rsidRDefault="009A3F77">
          <w:pPr>
            <w:pStyle w:val="5FB5D1E1FD994803BB7009297D3D8945"/>
          </w:pPr>
          <w:r>
            <w:t xml:space="preserve">Noteikumi </w:t>
          </w:r>
        </w:p>
      </w:docPartBody>
    </w:docPart>
    <w:docPart>
      <w:docPartPr>
        <w:name w:val="3450847E42974F37BEDC1A0F3C64654E"/>
        <w:category>
          <w:name w:val="General"/>
          <w:gallery w:val="placeholder"/>
        </w:category>
        <w:types>
          <w:type w:val="bbPlcHdr"/>
        </w:types>
        <w:behaviors>
          <w:behavior w:val="content"/>
        </w:behaviors>
        <w:guid w:val="{6A310B12-9327-4522-980F-08FF5B406F9C}"/>
      </w:docPartPr>
      <w:docPartBody>
        <w:p w:rsidR="009A3F77" w:rsidRDefault="009A3F77">
          <w:pPr>
            <w:pStyle w:val="3450847E42974F37BEDC1A0F3C64654E"/>
          </w:pPr>
          <w:r>
            <w:t xml:space="preserve">Nr. </w:t>
          </w:r>
        </w:p>
      </w:docPartBody>
    </w:docPart>
    <w:docPart>
      <w:docPartPr>
        <w:name w:val="6C94E9DF4CF44679819E495327323FE4"/>
        <w:category>
          <w:name w:val="General"/>
          <w:gallery w:val="placeholder"/>
        </w:category>
        <w:types>
          <w:type w:val="bbPlcHdr"/>
        </w:types>
        <w:behaviors>
          <w:behavior w:val="content"/>
        </w:behaviors>
        <w:guid w:val="{1E79E872-CEF0-40BF-9F3C-9329EED517F7}"/>
      </w:docPartPr>
      <w:docPartBody>
        <w:p w:rsidR="009A3F77" w:rsidRDefault="009A3F77">
          <w:pPr>
            <w:pStyle w:val="6C94E9DF4CF44679819E495327323FE4"/>
          </w:pPr>
          <w:r w:rsidRPr="00723141">
            <w:rPr>
              <w:color w:val="808080" w:themeColor="background1" w:themeShade="80"/>
            </w:rPr>
            <w:t>[____]</w:t>
          </w:r>
        </w:p>
      </w:docPartBody>
    </w:docPart>
    <w:docPart>
      <w:docPartPr>
        <w:name w:val="8E3BF353406840C5833170A8EAB38DFC"/>
        <w:category>
          <w:name w:val="General"/>
          <w:gallery w:val="placeholder"/>
        </w:category>
        <w:types>
          <w:type w:val="bbPlcHdr"/>
        </w:types>
        <w:behaviors>
          <w:behavior w:val="content"/>
        </w:behaviors>
        <w:guid w:val="{0B8FC52F-3EAA-4BB2-BCAE-4988F6F4C607}"/>
      </w:docPartPr>
      <w:docPartBody>
        <w:p w:rsidR="009A3F77" w:rsidRDefault="009A3F77">
          <w:pPr>
            <w:pStyle w:val="8E3BF353406840C5833170A8EAB38DFC"/>
          </w:pPr>
          <w:r>
            <w:rPr>
              <w:rFonts w:cs="Times New Roman"/>
            </w:rPr>
            <w:t>Rīgā</w:t>
          </w:r>
        </w:p>
      </w:docPartBody>
    </w:docPart>
    <w:docPart>
      <w:docPartPr>
        <w:name w:val="3C1916B885354573ABF4CA5323B74AC7"/>
        <w:category>
          <w:name w:val="General"/>
          <w:gallery w:val="placeholder"/>
        </w:category>
        <w:types>
          <w:type w:val="bbPlcHdr"/>
        </w:types>
        <w:behaviors>
          <w:behavior w:val="content"/>
        </w:behaviors>
        <w:guid w:val="{1AD5F20D-A69F-4D10-82D9-168CC9E74BBE}"/>
      </w:docPartPr>
      <w:docPartBody>
        <w:p w:rsidR="009A3F77" w:rsidRDefault="009A3F77">
          <w:pPr>
            <w:pStyle w:val="3C1916B885354573ABF4CA5323B74AC7"/>
          </w:pPr>
          <w:r w:rsidRPr="006C06FD">
            <w:rPr>
              <w:rStyle w:val="Vietturateksts"/>
              <w:b/>
            </w:rPr>
            <w:t>[Nosaukums]</w:t>
          </w:r>
        </w:p>
      </w:docPartBody>
    </w:docPart>
    <w:docPart>
      <w:docPartPr>
        <w:name w:val="916E8DCFD40C460390229C0BDB45A341"/>
        <w:category>
          <w:name w:val="General"/>
          <w:gallery w:val="placeholder"/>
        </w:category>
        <w:types>
          <w:type w:val="bbPlcHdr"/>
        </w:types>
        <w:behaviors>
          <w:behavior w:val="content"/>
        </w:behaviors>
        <w:guid w:val="{92989710-98F3-4065-AC1C-A20C5FF9D6C7}"/>
      </w:docPartPr>
      <w:docPartBody>
        <w:p w:rsidR="009A3F77" w:rsidRDefault="009A3F77">
          <w:pPr>
            <w:pStyle w:val="916E8DCFD40C460390229C0BDB45A341"/>
          </w:pPr>
          <w:r>
            <w:rPr>
              <w:rFonts w:cs="Times New Roman"/>
            </w:rPr>
            <w:t xml:space="preserve">Izdoti </w:t>
          </w:r>
        </w:p>
      </w:docPartBody>
    </w:docPart>
    <w:docPart>
      <w:docPartPr>
        <w:name w:val="421DD6C0513F455B84AFD2CD31D17B6A"/>
        <w:category>
          <w:name w:val="General"/>
          <w:gallery w:val="placeholder"/>
        </w:category>
        <w:types>
          <w:type w:val="bbPlcHdr"/>
        </w:types>
        <w:behaviors>
          <w:behavior w:val="content"/>
        </w:behaviors>
        <w:guid w:val="{7C12AF28-941D-465E-BCEC-EEC707565D1E}"/>
      </w:docPartPr>
      <w:docPartBody>
        <w:p w:rsidR="009A3F77" w:rsidRDefault="009A3F77">
          <w:pPr>
            <w:pStyle w:val="421DD6C0513F455B84AFD2CD31D17B6A"/>
          </w:pPr>
          <w:r>
            <w:rPr>
              <w:rFonts w:cs="Times New Roman"/>
            </w:rPr>
            <w:t>saskaņā ar</w:t>
          </w:r>
        </w:p>
      </w:docPartBody>
    </w:docPart>
    <w:docPart>
      <w:docPartPr>
        <w:name w:val="65D7D725C507439DADD499F2B8E8CDED"/>
        <w:category>
          <w:name w:val="General"/>
          <w:gallery w:val="placeholder"/>
        </w:category>
        <w:types>
          <w:type w:val="bbPlcHdr"/>
        </w:types>
        <w:behaviors>
          <w:behavior w:val="content"/>
        </w:behaviors>
        <w:guid w:val="{40A2E506-E9C4-40A7-A9AB-290469F5327E}"/>
      </w:docPartPr>
      <w:docPartBody>
        <w:p w:rsidR="009A3F77" w:rsidRDefault="009A3F77">
          <w:pPr>
            <w:pStyle w:val="65D7D725C507439DADD499F2B8E8CDED"/>
          </w:pPr>
          <w:r w:rsidRPr="00301089">
            <w:rPr>
              <w:rStyle w:val="Vietturateksts"/>
            </w:rPr>
            <w:t>[likuma]</w:t>
          </w:r>
        </w:p>
      </w:docPartBody>
    </w:docPart>
    <w:docPart>
      <w:docPartPr>
        <w:name w:val="B402D43600B84343959144B35CEE7CEE"/>
        <w:category>
          <w:name w:val="General"/>
          <w:gallery w:val="placeholder"/>
        </w:category>
        <w:types>
          <w:type w:val="bbPlcHdr"/>
        </w:types>
        <w:behaviors>
          <w:behavior w:val="content"/>
        </w:behaviors>
        <w:guid w:val="{37EDD5AA-6E02-4A72-AEEF-C5280F95FB35}"/>
      </w:docPartPr>
      <w:docPartBody>
        <w:p w:rsidR="009A3F77" w:rsidRDefault="009A3F77">
          <w:pPr>
            <w:pStyle w:val="B402D43600B84343959144B35CEE7CEE"/>
          </w:pPr>
          <w:r>
            <w:rPr>
              <w:rFonts w:ascii="Times New Roman" w:hAnsi="Times New Roman" w:cs="Times New Roman"/>
            </w:rPr>
            <w:t>{amats}</w:t>
          </w:r>
        </w:p>
      </w:docPartBody>
    </w:docPart>
    <w:docPart>
      <w:docPartPr>
        <w:name w:val="0FFDACA5BD4243D79733A6DF3514DF24"/>
        <w:category>
          <w:name w:val="General"/>
          <w:gallery w:val="placeholder"/>
        </w:category>
        <w:types>
          <w:type w:val="bbPlcHdr"/>
        </w:types>
        <w:behaviors>
          <w:behavior w:val="content"/>
        </w:behaviors>
        <w:guid w:val="{3126AC9E-FC71-4B56-A3A5-7BFF04B1B26C}"/>
      </w:docPartPr>
      <w:docPartBody>
        <w:p w:rsidR="009A3F77" w:rsidRDefault="009A3F77">
          <w:pPr>
            <w:pStyle w:val="0FFDACA5BD4243D79733A6DF3514DF24"/>
          </w:pPr>
          <w:r w:rsidRPr="00723141">
            <w:rPr>
              <w:color w:val="808080" w:themeColor="background1" w:themeShade="80"/>
            </w:rPr>
            <w:t>[V. Uzvārds]</w:t>
          </w:r>
        </w:p>
      </w:docPartBody>
    </w:docPart>
    <w:docPart>
      <w:docPartPr>
        <w:name w:val="5B68B3D7E036461A8DD337E46D2A269B"/>
        <w:category>
          <w:name w:val="General"/>
          <w:gallery w:val="placeholder"/>
        </w:category>
        <w:types>
          <w:type w:val="bbPlcHdr"/>
        </w:types>
        <w:behaviors>
          <w:behavior w:val="content"/>
        </w:behaviors>
        <w:guid w:val="{6934890F-7794-4D90-A04A-31C9D0BA1EF9}"/>
      </w:docPartPr>
      <w:docPartBody>
        <w:p w:rsidR="00D65198" w:rsidRDefault="004E6163" w:rsidP="004E6163">
          <w:pPr>
            <w:pStyle w:val="5B68B3D7E036461A8DD337E46D2A269B"/>
          </w:pPr>
          <w:r w:rsidRPr="00301089">
            <w:rPr>
              <w:rStyle w:val="Vietturateksts"/>
            </w:rPr>
            <w:t>[likuma]</w:t>
          </w:r>
        </w:p>
      </w:docPartBody>
    </w:docPart>
    <w:docPart>
      <w:docPartPr>
        <w:name w:val="2DC5990B57414DB1962443FBFEFCCE08"/>
        <w:category>
          <w:name w:val="General"/>
          <w:gallery w:val="placeholder"/>
        </w:category>
        <w:types>
          <w:type w:val="bbPlcHdr"/>
        </w:types>
        <w:behaviors>
          <w:behavior w:val="content"/>
        </w:behaviors>
        <w:guid w:val="{422D0297-A6B5-4A26-9F99-AAAC413BA059}"/>
      </w:docPartPr>
      <w:docPartBody>
        <w:p w:rsidR="00D65198" w:rsidRDefault="004E6163" w:rsidP="004E6163">
          <w:pPr>
            <w:pStyle w:val="2DC5990B57414DB1962443FBFEFCCE08"/>
          </w:pPr>
          <w:r w:rsidRPr="00F5647B">
            <w:rPr>
              <w:rStyle w:val="Vietturateksts"/>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F77"/>
    <w:rsid w:val="002D5730"/>
    <w:rsid w:val="002F5441"/>
    <w:rsid w:val="004E6163"/>
    <w:rsid w:val="00666937"/>
    <w:rsid w:val="0078185C"/>
    <w:rsid w:val="007842A9"/>
    <w:rsid w:val="008367CF"/>
    <w:rsid w:val="00903DCE"/>
    <w:rsid w:val="009A3F77"/>
    <w:rsid w:val="009B59D2"/>
    <w:rsid w:val="00A03813"/>
    <w:rsid w:val="00A8164F"/>
    <w:rsid w:val="00B62846"/>
    <w:rsid w:val="00B94F40"/>
    <w:rsid w:val="00BA0FAF"/>
    <w:rsid w:val="00C109A1"/>
    <w:rsid w:val="00C77AD7"/>
    <w:rsid w:val="00D65198"/>
    <w:rsid w:val="00DC3B9D"/>
    <w:rsid w:val="00DE6AF0"/>
    <w:rsid w:val="00E47903"/>
    <w:rsid w:val="00E94604"/>
    <w:rsid w:val="00FC6A2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9474C19BFE6E41B8BE335ED813370F48">
    <w:name w:val="9474C19BFE6E41B8BE335ED813370F48"/>
  </w:style>
  <w:style w:type="paragraph" w:customStyle="1" w:styleId="84B958A34B4A424A9C1DD191A1462844">
    <w:name w:val="84B958A34B4A424A9C1DD191A1462844"/>
  </w:style>
  <w:style w:type="paragraph" w:customStyle="1" w:styleId="5FB5D1E1FD994803BB7009297D3D8945">
    <w:name w:val="5FB5D1E1FD994803BB7009297D3D8945"/>
  </w:style>
  <w:style w:type="paragraph" w:customStyle="1" w:styleId="3450847E42974F37BEDC1A0F3C64654E">
    <w:name w:val="3450847E42974F37BEDC1A0F3C64654E"/>
  </w:style>
  <w:style w:type="paragraph" w:customStyle="1" w:styleId="6C94E9DF4CF44679819E495327323FE4">
    <w:name w:val="6C94E9DF4CF44679819E495327323FE4"/>
  </w:style>
  <w:style w:type="paragraph" w:customStyle="1" w:styleId="8E3BF353406840C5833170A8EAB38DFC">
    <w:name w:val="8E3BF353406840C5833170A8EAB38DFC"/>
  </w:style>
  <w:style w:type="character" w:styleId="Vietturateksts">
    <w:name w:val="Placeholder Text"/>
    <w:basedOn w:val="Noklusjumarindkopasfonts"/>
    <w:uiPriority w:val="99"/>
    <w:semiHidden/>
    <w:rsid w:val="004E6163"/>
    <w:rPr>
      <w:color w:val="808080"/>
    </w:rPr>
  </w:style>
  <w:style w:type="paragraph" w:customStyle="1" w:styleId="3C1916B885354573ABF4CA5323B74AC7">
    <w:name w:val="3C1916B885354573ABF4CA5323B74AC7"/>
  </w:style>
  <w:style w:type="paragraph" w:customStyle="1" w:styleId="916E8DCFD40C460390229C0BDB45A341">
    <w:name w:val="916E8DCFD40C460390229C0BDB45A341"/>
  </w:style>
  <w:style w:type="paragraph" w:customStyle="1" w:styleId="421DD6C0513F455B84AFD2CD31D17B6A">
    <w:name w:val="421DD6C0513F455B84AFD2CD31D17B6A"/>
  </w:style>
  <w:style w:type="paragraph" w:customStyle="1" w:styleId="65D7D725C507439DADD499F2B8E8CDED">
    <w:name w:val="65D7D725C507439DADD499F2B8E8CDED"/>
  </w:style>
  <w:style w:type="paragraph" w:customStyle="1" w:styleId="B402D43600B84343959144B35CEE7CEE">
    <w:name w:val="B402D43600B84343959144B35CEE7CEE"/>
  </w:style>
  <w:style w:type="paragraph" w:customStyle="1" w:styleId="0FFDACA5BD4243D79733A6DF3514DF24">
    <w:name w:val="0FFDACA5BD4243D79733A6DF3514DF24"/>
  </w:style>
  <w:style w:type="paragraph" w:customStyle="1" w:styleId="5B68B3D7E036461A8DD337E46D2A269B">
    <w:name w:val="5B68B3D7E036461A8DD337E46D2A269B"/>
    <w:rsid w:val="004E6163"/>
  </w:style>
  <w:style w:type="paragraph" w:customStyle="1" w:styleId="2DC5990B57414DB1962443FBFEFCCE08">
    <w:name w:val="2DC5990B57414DB1962443FBFEFCCE08"/>
    <w:rsid w:val="004E61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TotalTime>
  <Pages>10</Pages>
  <Words>23261</Words>
  <Characters>13260</Characters>
  <Application>Microsoft Office Word</Application>
  <DocSecurity>0</DocSecurity>
  <Lines>110</Lines>
  <Paragraphs>72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Guna Janelsiņa</dc:creator>
  <cp:lastModifiedBy>Laura Birziņa</cp:lastModifiedBy>
  <cp:revision>2</cp:revision>
  <cp:lastPrinted>2010-12-20T19:45:00Z</cp:lastPrinted>
  <dcterms:created xsi:type="dcterms:W3CDTF">2025-10-29T14:05:00Z</dcterms:created>
  <dcterms:modified xsi:type="dcterms:W3CDTF">2025-10-29T14:05:00Z</dcterms:modified>
</cp:coreProperties>
</file>